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03C" w:rsidRDefault="00AF003C" w:rsidP="009E56DB">
      <w:pPr>
        <w:autoSpaceDE w:val="0"/>
        <w:autoSpaceDN w:val="0"/>
        <w:adjustRightInd w:val="0"/>
        <w:rPr>
          <w:b/>
          <w:bCs/>
          <w:sz w:val="28"/>
          <w:szCs w:val="28"/>
        </w:rPr>
      </w:pPr>
    </w:p>
    <w:p w:rsidR="00AF003C" w:rsidRDefault="00AF003C" w:rsidP="00AF003C">
      <w:pPr>
        <w:autoSpaceDE w:val="0"/>
        <w:autoSpaceDN w:val="0"/>
        <w:adjustRightInd w:val="0"/>
        <w:jc w:val="center"/>
        <w:rPr>
          <w:bCs/>
          <w:i/>
          <w:sz w:val="28"/>
          <w:szCs w:val="28"/>
        </w:rPr>
      </w:pPr>
      <w:r>
        <w:rPr>
          <w:b/>
          <w:bCs/>
          <w:sz w:val="28"/>
          <w:szCs w:val="28"/>
        </w:rPr>
        <w:t>АДМИНИСТРАЦИЯ   СЕЛЬСКОГО ПОСЕЛЕНИЯ «КАЗАНОВСКОЕ»</w:t>
      </w:r>
    </w:p>
    <w:p w:rsidR="00AF003C" w:rsidRDefault="00AF003C" w:rsidP="00AF003C">
      <w:pPr>
        <w:autoSpaceDE w:val="0"/>
        <w:autoSpaceDN w:val="0"/>
        <w:adjustRightInd w:val="0"/>
        <w:jc w:val="center"/>
        <w:rPr>
          <w:b/>
          <w:bCs/>
          <w:sz w:val="28"/>
          <w:szCs w:val="28"/>
        </w:rPr>
      </w:pPr>
    </w:p>
    <w:p w:rsidR="00AF003C" w:rsidRDefault="00AF003C" w:rsidP="00AF003C">
      <w:pPr>
        <w:autoSpaceDE w:val="0"/>
        <w:autoSpaceDN w:val="0"/>
        <w:adjustRightInd w:val="0"/>
        <w:jc w:val="center"/>
        <w:rPr>
          <w:b/>
          <w:bCs/>
          <w:sz w:val="28"/>
          <w:szCs w:val="28"/>
        </w:rPr>
      </w:pPr>
    </w:p>
    <w:p w:rsidR="00AF003C" w:rsidRDefault="00AF003C" w:rsidP="00AF003C">
      <w:pPr>
        <w:widowControl w:val="0"/>
        <w:autoSpaceDE w:val="0"/>
        <w:autoSpaceDN w:val="0"/>
        <w:adjustRightInd w:val="0"/>
        <w:jc w:val="center"/>
        <w:rPr>
          <w:b/>
          <w:sz w:val="28"/>
          <w:szCs w:val="28"/>
        </w:rPr>
      </w:pPr>
      <w:r>
        <w:rPr>
          <w:b/>
          <w:sz w:val="28"/>
          <w:szCs w:val="28"/>
        </w:rPr>
        <w:t>ПОСТАНОВЛЕНИЕ</w:t>
      </w:r>
    </w:p>
    <w:p w:rsidR="00AF003C" w:rsidRDefault="00AF003C" w:rsidP="00AF003C">
      <w:pPr>
        <w:widowControl w:val="0"/>
        <w:autoSpaceDE w:val="0"/>
        <w:autoSpaceDN w:val="0"/>
        <w:adjustRightInd w:val="0"/>
        <w:rPr>
          <w:b/>
          <w:sz w:val="28"/>
          <w:szCs w:val="28"/>
        </w:rPr>
      </w:pPr>
    </w:p>
    <w:p w:rsidR="00AF003C" w:rsidRDefault="009E56DB" w:rsidP="00AF003C">
      <w:pPr>
        <w:widowControl w:val="0"/>
        <w:autoSpaceDE w:val="0"/>
        <w:autoSpaceDN w:val="0"/>
        <w:adjustRightInd w:val="0"/>
        <w:rPr>
          <w:sz w:val="28"/>
          <w:szCs w:val="28"/>
        </w:rPr>
      </w:pPr>
      <w:r>
        <w:rPr>
          <w:sz w:val="28"/>
          <w:szCs w:val="28"/>
        </w:rPr>
        <w:t>21   дека</w:t>
      </w:r>
      <w:r w:rsidR="00AF003C">
        <w:rPr>
          <w:sz w:val="28"/>
          <w:szCs w:val="28"/>
        </w:rPr>
        <w:t>бря  2020 года                                                                              №</w:t>
      </w:r>
      <w:r>
        <w:rPr>
          <w:sz w:val="28"/>
          <w:szCs w:val="28"/>
        </w:rPr>
        <w:t>71</w:t>
      </w:r>
      <w:r w:rsidR="00AF003C">
        <w:rPr>
          <w:sz w:val="28"/>
          <w:szCs w:val="28"/>
        </w:rPr>
        <w:t xml:space="preserve"> </w:t>
      </w:r>
    </w:p>
    <w:p w:rsidR="00AF003C" w:rsidRDefault="00AF003C" w:rsidP="00AF003C">
      <w:pPr>
        <w:jc w:val="center"/>
        <w:rPr>
          <w:i/>
          <w:sz w:val="28"/>
          <w:szCs w:val="28"/>
        </w:rPr>
      </w:pPr>
    </w:p>
    <w:p w:rsidR="00AF003C" w:rsidRDefault="00AF003C" w:rsidP="00AF003C">
      <w:pPr>
        <w:jc w:val="center"/>
        <w:rPr>
          <w:i/>
          <w:sz w:val="28"/>
          <w:szCs w:val="28"/>
        </w:rPr>
      </w:pPr>
    </w:p>
    <w:p w:rsidR="00AF003C" w:rsidRDefault="00AF003C" w:rsidP="00AF003C">
      <w:pPr>
        <w:jc w:val="center"/>
        <w:rPr>
          <w:b/>
          <w:sz w:val="28"/>
          <w:szCs w:val="28"/>
        </w:rPr>
      </w:pPr>
      <w:proofErr w:type="spellStart"/>
      <w:r>
        <w:rPr>
          <w:b/>
          <w:sz w:val="28"/>
          <w:szCs w:val="28"/>
        </w:rPr>
        <w:t>с</w:t>
      </w:r>
      <w:proofErr w:type="gramStart"/>
      <w:r>
        <w:rPr>
          <w:b/>
          <w:sz w:val="28"/>
          <w:szCs w:val="28"/>
        </w:rPr>
        <w:t>.К</w:t>
      </w:r>
      <w:proofErr w:type="gramEnd"/>
      <w:r>
        <w:rPr>
          <w:b/>
          <w:sz w:val="28"/>
          <w:szCs w:val="28"/>
        </w:rPr>
        <w:t>азаново</w:t>
      </w:r>
      <w:proofErr w:type="spellEnd"/>
    </w:p>
    <w:p w:rsidR="00AF003C" w:rsidRDefault="00AF003C" w:rsidP="00AF003C">
      <w:pPr>
        <w:tabs>
          <w:tab w:val="left" w:pos="0"/>
        </w:tabs>
        <w:spacing w:before="360" w:after="240"/>
        <w:jc w:val="center"/>
        <w:rPr>
          <w:sz w:val="28"/>
          <w:szCs w:val="28"/>
        </w:rPr>
      </w:pPr>
    </w:p>
    <w:p w:rsidR="00AF003C" w:rsidRDefault="00AF003C" w:rsidP="00AF003C">
      <w:pPr>
        <w:tabs>
          <w:tab w:val="left" w:pos="0"/>
        </w:tabs>
        <w:jc w:val="center"/>
        <w:rPr>
          <w:b/>
          <w:sz w:val="28"/>
          <w:szCs w:val="28"/>
        </w:rPr>
      </w:pPr>
      <w:r>
        <w:rPr>
          <w:b/>
          <w:iCs/>
          <w:sz w:val="28"/>
          <w:szCs w:val="28"/>
        </w:rPr>
        <w:t>Об утверждении административного регламента по предоставлению муниципальной услуги «</w:t>
      </w:r>
      <w:r>
        <w:rPr>
          <w:b/>
          <w:bCs/>
          <w:sz w:val="28"/>
          <w:szCs w:val="28"/>
        </w:rPr>
        <w:t>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p>
    <w:p w:rsidR="00AF003C" w:rsidRDefault="00AF003C" w:rsidP="00AF003C">
      <w:pPr>
        <w:tabs>
          <w:tab w:val="left" w:pos="0"/>
        </w:tabs>
        <w:jc w:val="center"/>
        <w:rPr>
          <w:b/>
          <w:sz w:val="28"/>
          <w:szCs w:val="28"/>
        </w:rPr>
      </w:pPr>
    </w:p>
    <w:p w:rsidR="00AF003C" w:rsidRDefault="00AF003C" w:rsidP="00AF003C">
      <w:pPr>
        <w:keepNext/>
        <w:ind w:firstLine="709"/>
        <w:jc w:val="both"/>
        <w:outlineLvl w:val="5"/>
        <w:rPr>
          <w:sz w:val="28"/>
          <w:szCs w:val="28"/>
        </w:rPr>
      </w:pPr>
      <w:r>
        <w:rPr>
          <w:sz w:val="28"/>
          <w:szCs w:val="28"/>
        </w:rPr>
        <w:t>В соответствии со статьей 34.2 Налогового кодекса Российской Федерации,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руководствуясь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r>
        <w:rPr>
          <w:sz w:val="28"/>
          <w:szCs w:val="28"/>
        </w:rPr>
        <w:t>»:</w:t>
      </w:r>
    </w:p>
    <w:p w:rsidR="00AF003C" w:rsidRDefault="00AF003C" w:rsidP="00AF003C">
      <w:pPr>
        <w:keepNext/>
        <w:tabs>
          <w:tab w:val="left" w:pos="0"/>
          <w:tab w:val="left" w:pos="9072"/>
        </w:tabs>
        <w:jc w:val="center"/>
        <w:outlineLvl w:val="5"/>
        <w:rPr>
          <w:sz w:val="28"/>
          <w:szCs w:val="28"/>
        </w:rPr>
      </w:pPr>
      <w:r>
        <w:rPr>
          <w:sz w:val="28"/>
          <w:szCs w:val="28"/>
        </w:rPr>
        <w:t xml:space="preserve"> </w:t>
      </w:r>
    </w:p>
    <w:p w:rsidR="00AF003C" w:rsidRDefault="00AF003C" w:rsidP="00AF003C">
      <w:pPr>
        <w:keepNext/>
        <w:tabs>
          <w:tab w:val="left" w:pos="0"/>
          <w:tab w:val="left" w:pos="9072"/>
        </w:tabs>
        <w:jc w:val="center"/>
        <w:outlineLvl w:val="5"/>
        <w:rPr>
          <w:b/>
          <w:color w:val="000000"/>
          <w:sz w:val="28"/>
          <w:szCs w:val="28"/>
        </w:rPr>
      </w:pPr>
      <w:r>
        <w:rPr>
          <w:b/>
          <w:color w:val="000000"/>
          <w:sz w:val="28"/>
          <w:szCs w:val="28"/>
        </w:rPr>
        <w:t>постановляет:</w:t>
      </w:r>
    </w:p>
    <w:p w:rsidR="00AF003C" w:rsidRDefault="00AF003C" w:rsidP="00AF003C">
      <w:pPr>
        <w:keepNext/>
        <w:tabs>
          <w:tab w:val="left" w:pos="0"/>
          <w:tab w:val="left" w:pos="9072"/>
        </w:tabs>
        <w:jc w:val="center"/>
        <w:outlineLvl w:val="5"/>
        <w:rPr>
          <w:b/>
          <w:color w:val="000000"/>
          <w:sz w:val="28"/>
          <w:szCs w:val="28"/>
        </w:rPr>
      </w:pPr>
    </w:p>
    <w:p w:rsidR="00AF003C" w:rsidRDefault="00AF003C" w:rsidP="00AF003C">
      <w:pPr>
        <w:pStyle w:val="Textbody"/>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F003C">
        <w:rPr>
          <w:rFonts w:ascii="Times New Roman" w:hAnsi="Times New Roman" w:cs="Times New Roman"/>
          <w:b/>
          <w:sz w:val="28"/>
          <w:szCs w:val="28"/>
        </w:rPr>
        <w:t>1.</w:t>
      </w:r>
      <w:r>
        <w:rPr>
          <w:rFonts w:ascii="Times New Roman" w:hAnsi="Times New Roman" w:cs="Times New Roman"/>
          <w:sz w:val="28"/>
          <w:szCs w:val="28"/>
        </w:rPr>
        <w:t xml:space="preserve"> </w:t>
      </w:r>
      <w:r>
        <w:rPr>
          <w:rFonts w:ascii="Times New Roman" w:hAnsi="Times New Roman" w:cs="Times New Roman"/>
          <w:sz w:val="28"/>
          <w:szCs w:val="28"/>
          <w:lang w:eastAsia="ru-RU"/>
        </w:rPr>
        <w:t>Утвердить административный регламент по предоставлению муниципальной услуги «</w:t>
      </w:r>
      <w:r>
        <w:rPr>
          <w:rFonts w:ascii="Times New Roman" w:hAnsi="Times New Roman" w:cs="Times New Roman"/>
          <w:bCs/>
          <w:sz w:val="28"/>
          <w:szCs w:val="28"/>
        </w:rPr>
        <w:t>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r>
        <w:rPr>
          <w:rFonts w:ascii="Times New Roman" w:hAnsi="Times New Roman" w:cs="Times New Roman"/>
          <w:sz w:val="28"/>
          <w:szCs w:val="28"/>
          <w:lang w:eastAsia="ru-RU"/>
        </w:rPr>
        <w:t>» согласно приложению</w:t>
      </w:r>
      <w:r>
        <w:rPr>
          <w:rFonts w:ascii="Times New Roman" w:hAnsi="Times New Roman" w:cs="Times New Roman"/>
          <w:sz w:val="28"/>
          <w:szCs w:val="28"/>
        </w:rPr>
        <w:t>.</w:t>
      </w:r>
    </w:p>
    <w:p w:rsidR="00AF003C" w:rsidRDefault="00AF003C" w:rsidP="00AF003C">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sz w:val="28"/>
          <w:szCs w:val="28"/>
        </w:rPr>
        <w:t xml:space="preserve">        </w:t>
      </w:r>
      <w:r w:rsidRPr="00AF003C">
        <w:rPr>
          <w:rFonts w:ascii="Times New Roman" w:hAnsi="Times New Roman" w:cs="Times New Roman"/>
          <w:sz w:val="28"/>
          <w:szCs w:val="28"/>
        </w:rPr>
        <w:t>2.</w:t>
      </w:r>
      <w:r>
        <w:rPr>
          <w:sz w:val="28"/>
          <w:szCs w:val="28"/>
        </w:rPr>
        <w:t xml:space="preserve"> </w:t>
      </w:r>
      <w:r>
        <w:rPr>
          <w:rFonts w:ascii="Times New Roman" w:hAnsi="Times New Roman" w:cs="Times New Roman"/>
          <w:b w:val="0"/>
          <w:sz w:val="28"/>
          <w:szCs w:val="28"/>
        </w:rPr>
        <w:t xml:space="preserve">Настоящее постановление   вступает в силу после его официального опубликования </w:t>
      </w:r>
      <w:proofErr w:type="gramStart"/>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обнародования).</w:t>
      </w:r>
    </w:p>
    <w:p w:rsidR="00AF003C" w:rsidRDefault="00AF003C" w:rsidP="00AF003C">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Pr>
          <w:rFonts w:ascii="Times New Roman" w:hAnsi="Times New Roman" w:cs="Times New Roman"/>
          <w:sz w:val="28"/>
          <w:szCs w:val="28"/>
        </w:rPr>
        <w:t>3</w:t>
      </w:r>
      <w:r>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библиотеке села Казаново, станции </w:t>
      </w:r>
      <w:proofErr w:type="spellStart"/>
      <w:r>
        <w:rPr>
          <w:rFonts w:ascii="Times New Roman" w:hAnsi="Times New Roman" w:cs="Times New Roman"/>
          <w:b w:val="0"/>
          <w:sz w:val="28"/>
          <w:szCs w:val="28"/>
        </w:rPr>
        <w:t>Онон</w:t>
      </w:r>
      <w:proofErr w:type="spellEnd"/>
      <w:r>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AF003C" w:rsidRDefault="00AF003C" w:rsidP="00AF003C">
      <w:pPr>
        <w:pStyle w:val="ConsPlusTitle"/>
        <w:widowControl/>
        <w:jc w:val="both"/>
        <w:rPr>
          <w:rFonts w:ascii="Times New Roman" w:hAnsi="Times New Roman" w:cs="Times New Roman"/>
          <w:b w:val="0"/>
          <w:sz w:val="28"/>
          <w:szCs w:val="28"/>
        </w:rPr>
      </w:pPr>
    </w:p>
    <w:p w:rsidR="00AF003C" w:rsidRDefault="00AF003C" w:rsidP="00AF003C">
      <w:pPr>
        <w:pStyle w:val="ConsPlusTitle"/>
        <w:widowControl/>
        <w:ind w:firstLine="709"/>
        <w:jc w:val="both"/>
        <w:rPr>
          <w:rFonts w:ascii="Times New Roman" w:hAnsi="Times New Roman" w:cs="Times New Roman"/>
          <w:b w:val="0"/>
          <w:sz w:val="28"/>
          <w:szCs w:val="28"/>
        </w:rPr>
      </w:pPr>
    </w:p>
    <w:p w:rsidR="00AF003C" w:rsidRDefault="00AF003C" w:rsidP="00AF003C">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p>
    <w:p w:rsidR="00AF003C" w:rsidRPr="00AF003C" w:rsidRDefault="00AF003C" w:rsidP="00AF003C">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AF003C" w:rsidRDefault="00AF003C" w:rsidP="00AF003C">
      <w:pPr>
        <w:jc w:val="both"/>
        <w:rPr>
          <w:sz w:val="28"/>
          <w:szCs w:val="28"/>
        </w:rPr>
      </w:pPr>
    </w:p>
    <w:p w:rsidR="00AF003C" w:rsidRDefault="00AF003C" w:rsidP="00AF003C">
      <w:pPr>
        <w:jc w:val="both"/>
        <w:rPr>
          <w:sz w:val="28"/>
          <w:szCs w:val="28"/>
        </w:rPr>
      </w:pPr>
    </w:p>
    <w:p w:rsidR="00AF003C" w:rsidRDefault="00AF003C" w:rsidP="00AF003C">
      <w:pPr>
        <w:ind w:left="4248" w:firstLine="708"/>
        <w:jc w:val="right"/>
        <w:rPr>
          <w:sz w:val="28"/>
          <w:szCs w:val="28"/>
        </w:rPr>
      </w:pPr>
      <w:r>
        <w:rPr>
          <w:sz w:val="28"/>
          <w:szCs w:val="28"/>
        </w:rPr>
        <w:lastRenderedPageBreak/>
        <w:t xml:space="preserve">Приложение </w:t>
      </w:r>
    </w:p>
    <w:p w:rsidR="00AF003C" w:rsidRDefault="00AF003C" w:rsidP="00AF003C">
      <w:pPr>
        <w:ind w:left="4956"/>
        <w:jc w:val="right"/>
        <w:rPr>
          <w:sz w:val="28"/>
          <w:szCs w:val="28"/>
        </w:rPr>
      </w:pPr>
      <w:r>
        <w:rPr>
          <w:sz w:val="28"/>
          <w:szCs w:val="28"/>
        </w:rPr>
        <w:t>к постановлению  администрации</w:t>
      </w:r>
    </w:p>
    <w:p w:rsidR="00AF003C" w:rsidRDefault="00AF003C" w:rsidP="00AF003C">
      <w:pPr>
        <w:ind w:left="4248" w:firstLine="708"/>
        <w:jc w:val="right"/>
        <w:rPr>
          <w:sz w:val="28"/>
          <w:szCs w:val="28"/>
        </w:rPr>
      </w:pPr>
      <w:r>
        <w:rPr>
          <w:sz w:val="28"/>
          <w:szCs w:val="28"/>
        </w:rPr>
        <w:t>сельского поселения «</w:t>
      </w:r>
      <w:proofErr w:type="spellStart"/>
      <w:r>
        <w:rPr>
          <w:sz w:val="28"/>
          <w:szCs w:val="28"/>
        </w:rPr>
        <w:t>Казановское</w:t>
      </w:r>
      <w:proofErr w:type="spellEnd"/>
      <w:r>
        <w:rPr>
          <w:sz w:val="28"/>
          <w:szCs w:val="28"/>
        </w:rPr>
        <w:t>»</w:t>
      </w:r>
    </w:p>
    <w:p w:rsidR="00AF003C" w:rsidRDefault="00AF003C" w:rsidP="00AF003C">
      <w:pPr>
        <w:ind w:left="4248" w:firstLine="708"/>
        <w:jc w:val="right"/>
        <w:rPr>
          <w:sz w:val="28"/>
          <w:szCs w:val="28"/>
        </w:rPr>
      </w:pPr>
      <w:r>
        <w:rPr>
          <w:sz w:val="28"/>
          <w:szCs w:val="28"/>
        </w:rPr>
        <w:t>от</w:t>
      </w:r>
      <w:r w:rsidR="009E56DB">
        <w:rPr>
          <w:sz w:val="28"/>
          <w:szCs w:val="28"/>
        </w:rPr>
        <w:t xml:space="preserve"> 21</w:t>
      </w:r>
      <w:r>
        <w:rPr>
          <w:sz w:val="28"/>
          <w:szCs w:val="28"/>
        </w:rPr>
        <w:t xml:space="preserve"> .10.2020 № </w:t>
      </w:r>
      <w:r w:rsidR="009E56DB">
        <w:rPr>
          <w:sz w:val="28"/>
          <w:szCs w:val="28"/>
        </w:rPr>
        <w:t>71</w:t>
      </w:r>
    </w:p>
    <w:p w:rsidR="00AF003C" w:rsidRDefault="00AF003C" w:rsidP="00AF003C">
      <w:pPr>
        <w:ind w:firstLine="709"/>
        <w:jc w:val="right"/>
        <w:rPr>
          <w:sz w:val="28"/>
          <w:szCs w:val="28"/>
        </w:rPr>
      </w:pPr>
    </w:p>
    <w:p w:rsidR="00AF003C" w:rsidRDefault="00AF003C" w:rsidP="00AF003C">
      <w:pPr>
        <w:ind w:firstLine="5580"/>
      </w:pPr>
    </w:p>
    <w:p w:rsidR="00AF003C" w:rsidRDefault="00AF003C" w:rsidP="00AF003C">
      <w:pPr>
        <w:jc w:val="center"/>
        <w:rPr>
          <w:b/>
          <w:bCs/>
          <w:sz w:val="28"/>
          <w:szCs w:val="28"/>
        </w:rPr>
      </w:pPr>
      <w:r>
        <w:rPr>
          <w:b/>
          <w:bCs/>
          <w:sz w:val="28"/>
          <w:szCs w:val="28"/>
        </w:rPr>
        <w:t>АДМИНИСТРАТИВНЫЙ РЕГЛАМЕНТ</w:t>
      </w:r>
    </w:p>
    <w:p w:rsidR="00AF003C" w:rsidRDefault="00AF003C" w:rsidP="00AF003C">
      <w:pPr>
        <w:widowControl w:val="0"/>
        <w:autoSpaceDE w:val="0"/>
        <w:autoSpaceDN w:val="0"/>
        <w:adjustRightInd w:val="0"/>
        <w:ind w:firstLine="709"/>
        <w:jc w:val="center"/>
        <w:rPr>
          <w:b/>
          <w:sz w:val="28"/>
          <w:szCs w:val="28"/>
        </w:rPr>
      </w:pPr>
      <w:r>
        <w:rPr>
          <w:b/>
          <w:bCs/>
          <w:sz w:val="28"/>
          <w:szCs w:val="28"/>
        </w:rPr>
        <w:t xml:space="preserve">предоставления муниципальной услуги </w:t>
      </w:r>
      <w:r>
        <w:rPr>
          <w:b/>
          <w:sz w:val="28"/>
          <w:szCs w:val="28"/>
        </w:rPr>
        <w:t>«Дача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p>
    <w:p w:rsidR="00AF003C" w:rsidRDefault="00AF003C" w:rsidP="00AF003C">
      <w:pPr>
        <w:widowControl w:val="0"/>
        <w:autoSpaceDE w:val="0"/>
        <w:autoSpaceDN w:val="0"/>
        <w:adjustRightInd w:val="0"/>
        <w:ind w:firstLine="709"/>
        <w:jc w:val="center"/>
        <w:rPr>
          <w:sz w:val="28"/>
          <w:szCs w:val="28"/>
        </w:rPr>
      </w:pPr>
    </w:p>
    <w:p w:rsidR="00AF003C" w:rsidRDefault="00AF003C" w:rsidP="00AF003C">
      <w:pPr>
        <w:widowControl w:val="0"/>
        <w:tabs>
          <w:tab w:val="left" w:pos="142"/>
          <w:tab w:val="left" w:pos="284"/>
        </w:tabs>
        <w:autoSpaceDE w:val="0"/>
        <w:autoSpaceDN w:val="0"/>
        <w:adjustRightInd w:val="0"/>
        <w:jc w:val="center"/>
        <w:rPr>
          <w:b/>
          <w:bCs/>
          <w:sz w:val="28"/>
          <w:szCs w:val="28"/>
        </w:rPr>
      </w:pPr>
      <w:bookmarkStart w:id="0" w:name="sub_1001"/>
      <w:r>
        <w:rPr>
          <w:b/>
          <w:bCs/>
          <w:sz w:val="28"/>
          <w:szCs w:val="28"/>
        </w:rPr>
        <w:t>1. Общие положения</w:t>
      </w:r>
      <w:bookmarkEnd w:id="0"/>
    </w:p>
    <w:p w:rsidR="00AF003C" w:rsidRDefault="00AF003C" w:rsidP="00AF003C">
      <w:pPr>
        <w:widowControl w:val="0"/>
        <w:tabs>
          <w:tab w:val="left" w:pos="142"/>
          <w:tab w:val="left" w:pos="284"/>
        </w:tabs>
        <w:autoSpaceDE w:val="0"/>
        <w:autoSpaceDN w:val="0"/>
        <w:adjustRightInd w:val="0"/>
        <w:jc w:val="center"/>
        <w:rPr>
          <w:b/>
          <w:bCs/>
          <w:sz w:val="28"/>
          <w:szCs w:val="28"/>
        </w:rPr>
      </w:pP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Настоящий административный регламент по предоставлению муниципальной услуги </w:t>
      </w:r>
      <w:r>
        <w:rPr>
          <w:rFonts w:ascii="Times New Roman" w:hAnsi="Times New Roman"/>
          <w:sz w:val="28"/>
          <w:szCs w:val="28"/>
        </w:rPr>
        <w:t>«Дача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r>
        <w:rPr>
          <w:rFonts w:ascii="Times New Roman" w:hAnsi="Times New Roman" w:cs="Times New Roman"/>
          <w:sz w:val="28"/>
          <w:szCs w:val="28"/>
        </w:rPr>
        <w:t xml:space="preserve"> (далее - Административный регламент) - определяет стандарт, состав, сроки и последовательность действий (административных процедур) администрации </w:t>
      </w:r>
      <w:r w:rsidR="000754ED">
        <w:rPr>
          <w:rFonts w:ascii="Times New Roman" w:hAnsi="Times New Roman"/>
          <w:sz w:val="28"/>
          <w:szCs w:val="28"/>
        </w:rPr>
        <w:t>сельского поселения «</w:t>
      </w:r>
      <w:proofErr w:type="spellStart"/>
      <w:r w:rsidR="000754ED">
        <w:rPr>
          <w:rFonts w:ascii="Times New Roman" w:hAnsi="Times New Roman"/>
          <w:sz w:val="28"/>
          <w:szCs w:val="28"/>
        </w:rPr>
        <w:t>Казановское</w:t>
      </w:r>
      <w:proofErr w:type="spellEnd"/>
      <w:r w:rsidR="000754ED">
        <w:rPr>
          <w:rFonts w:ascii="Times New Roman" w:hAnsi="Times New Roman"/>
          <w:sz w:val="28"/>
          <w:szCs w:val="28"/>
        </w:rPr>
        <w:t>»</w:t>
      </w:r>
      <w:r>
        <w:rPr>
          <w:rFonts w:ascii="Times New Roman" w:hAnsi="Times New Roman" w:cs="Times New Roman"/>
          <w:sz w:val="28"/>
          <w:szCs w:val="28"/>
        </w:rPr>
        <w:t xml:space="preserve"> (далее также - Администрация) при предоставлении муниципальной услуги по </w:t>
      </w:r>
      <w:r>
        <w:rPr>
          <w:rFonts w:ascii="Times New Roman" w:hAnsi="Times New Roman"/>
          <w:bCs/>
          <w:sz w:val="28"/>
          <w:szCs w:val="28"/>
        </w:rPr>
        <w:t>даче письменных разъяснений налогоплательщикам и налоговым агентам по вопросам применения</w:t>
      </w:r>
      <w:proofErr w:type="gramEnd"/>
      <w:r>
        <w:rPr>
          <w:rFonts w:ascii="Times New Roman" w:hAnsi="Times New Roman"/>
          <w:bCs/>
          <w:sz w:val="28"/>
          <w:szCs w:val="28"/>
        </w:rPr>
        <w:t xml:space="preserve"> муниципальных нормативных правовых актов о местных налогах и сборах</w:t>
      </w:r>
      <w:r>
        <w:rPr>
          <w:rFonts w:ascii="Times New Roman" w:hAnsi="Times New Roman" w:cs="Times New Roman"/>
          <w:sz w:val="28"/>
          <w:szCs w:val="28"/>
        </w:rPr>
        <w:t>.</w:t>
      </w:r>
    </w:p>
    <w:p w:rsidR="00AF003C" w:rsidRDefault="00AF003C" w:rsidP="00AF003C">
      <w:pPr>
        <w:pStyle w:val="ConsPlusNormal0"/>
        <w:ind w:firstLine="709"/>
        <w:jc w:val="both"/>
        <w:rPr>
          <w:rFonts w:ascii="Times New Roman" w:hAnsi="Times New Roman" w:cs="Times New Roman"/>
          <w:sz w:val="28"/>
          <w:szCs w:val="28"/>
        </w:rPr>
      </w:pPr>
      <w:bookmarkStart w:id="1" w:name="Par40"/>
      <w:bookmarkEnd w:id="1"/>
      <w:r>
        <w:rPr>
          <w:rFonts w:ascii="Times New Roman" w:hAnsi="Times New Roman" w:cs="Times New Roman"/>
          <w:sz w:val="28"/>
          <w:szCs w:val="28"/>
        </w:rPr>
        <w:t>1.2. Круг заявителей.</w:t>
      </w:r>
    </w:p>
    <w:p w:rsidR="00AF003C" w:rsidRDefault="00AF003C" w:rsidP="00AF003C">
      <w:pPr>
        <w:autoSpaceDE w:val="0"/>
        <w:autoSpaceDN w:val="0"/>
        <w:adjustRightInd w:val="0"/>
        <w:ind w:firstLine="708"/>
        <w:jc w:val="both"/>
        <w:rPr>
          <w:sz w:val="28"/>
          <w:szCs w:val="28"/>
        </w:rPr>
      </w:pPr>
      <w:proofErr w:type="gramStart"/>
      <w:r>
        <w:rPr>
          <w:sz w:val="28"/>
          <w:szCs w:val="28"/>
        </w:rPr>
        <w:t>Заявителями на предоставление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признаваемые в соответствии с Налоговым кодексом Российской Федерации налогоплательщиками, налоговыми агентами либо</w:t>
      </w:r>
      <w:proofErr w:type="gramEnd"/>
      <w:r>
        <w:rPr>
          <w:sz w:val="28"/>
          <w:szCs w:val="28"/>
        </w:rPr>
        <w:t xml:space="preserve"> их уполномоченные представители (далее - заявители).</w:t>
      </w:r>
    </w:p>
    <w:p w:rsidR="00AF003C" w:rsidRDefault="00AF003C" w:rsidP="00AF003C">
      <w:pPr>
        <w:ind w:firstLine="709"/>
        <w:jc w:val="both"/>
        <w:rPr>
          <w:sz w:val="28"/>
          <w:szCs w:val="28"/>
        </w:rPr>
      </w:pPr>
      <w:r>
        <w:rPr>
          <w:sz w:val="28"/>
          <w:szCs w:val="28"/>
        </w:rPr>
        <w:t>1.3 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AF003C" w:rsidRPr="000754ED"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 xml:space="preserve">на стендах в местах предоставления муниципальной услуги и услуг, </w:t>
      </w:r>
      <w:r w:rsidRPr="000754ED">
        <w:rPr>
          <w:sz w:val="28"/>
          <w:szCs w:val="28"/>
        </w:rPr>
        <w:t xml:space="preserve">которые являются необходимыми и обязательными для предоставления муниципальной услуги; </w:t>
      </w:r>
    </w:p>
    <w:p w:rsidR="000754ED" w:rsidRPr="000754ED" w:rsidRDefault="00AF003C"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на сайте ОМСУ:</w:t>
      </w:r>
      <w:r w:rsidRPr="000754ED">
        <w:rPr>
          <w:rFonts w:ascii="Times New Roman" w:eastAsia="Calibri" w:hAnsi="Times New Roman"/>
          <w:sz w:val="28"/>
          <w:szCs w:val="28"/>
          <w:lang w:eastAsia="en-US"/>
        </w:rPr>
        <w:t xml:space="preserve"> </w:t>
      </w:r>
      <w:hyperlink r:id="rId7" w:history="1">
        <w:r w:rsidR="000754ED" w:rsidRPr="000754ED">
          <w:rPr>
            <w:rStyle w:val="a3"/>
            <w:sz w:val="28"/>
            <w:szCs w:val="28"/>
          </w:rPr>
          <w:t>http://www.шилкинский.рф</w:t>
        </w:r>
      </w:hyperlink>
      <w:r w:rsidR="000754ED" w:rsidRPr="000754ED">
        <w:rPr>
          <w:rFonts w:ascii="Times New Roman" w:hAnsi="Times New Roman"/>
          <w:sz w:val="28"/>
          <w:szCs w:val="28"/>
        </w:rPr>
        <w:t>;</w:t>
      </w:r>
    </w:p>
    <w:p w:rsidR="00AF003C" w:rsidRPr="000754ED" w:rsidRDefault="00AF003C" w:rsidP="00AF003C">
      <w:pPr>
        <w:widowControl w:val="0"/>
        <w:tabs>
          <w:tab w:val="left" w:pos="142"/>
          <w:tab w:val="left" w:pos="284"/>
        </w:tabs>
        <w:autoSpaceDE w:val="0"/>
        <w:autoSpaceDN w:val="0"/>
        <w:adjustRightInd w:val="0"/>
        <w:ind w:firstLine="709"/>
        <w:jc w:val="both"/>
        <w:rPr>
          <w:sz w:val="28"/>
          <w:szCs w:val="28"/>
        </w:rPr>
      </w:pPr>
    </w:p>
    <w:p w:rsidR="000754ED" w:rsidRPr="000754ED" w:rsidRDefault="000754ED" w:rsidP="000754ED">
      <w:pPr>
        <w:shd w:val="clear" w:color="auto" w:fill="FFFFFF"/>
        <w:autoSpaceDE w:val="0"/>
        <w:autoSpaceDN w:val="0"/>
        <w:adjustRightInd w:val="0"/>
        <w:spacing w:line="360" w:lineRule="exact"/>
        <w:ind w:firstLine="709"/>
        <w:jc w:val="both"/>
        <w:rPr>
          <w:sz w:val="28"/>
          <w:szCs w:val="28"/>
        </w:rPr>
      </w:pPr>
      <w:r w:rsidRPr="000754ED">
        <w:rPr>
          <w:sz w:val="28"/>
          <w:szCs w:val="28"/>
        </w:rPr>
        <w:t>Заявитель имеет право выбора способа получения информации.</w:t>
      </w:r>
    </w:p>
    <w:p w:rsidR="000754ED" w:rsidRPr="000754ED" w:rsidRDefault="000754ED" w:rsidP="000754ED">
      <w:pPr>
        <w:shd w:val="clear" w:color="auto" w:fill="FFFFFF"/>
        <w:autoSpaceDE w:val="0"/>
        <w:autoSpaceDN w:val="0"/>
        <w:adjustRightInd w:val="0"/>
        <w:spacing w:line="360" w:lineRule="exact"/>
        <w:ind w:firstLine="709"/>
        <w:jc w:val="both"/>
        <w:rPr>
          <w:sz w:val="28"/>
          <w:szCs w:val="28"/>
        </w:rPr>
      </w:pPr>
      <w:r w:rsidRPr="000754ED">
        <w:rPr>
          <w:sz w:val="28"/>
          <w:szCs w:val="28"/>
        </w:rPr>
        <w:t>Заявитель может получить информацию о порядке предоставления муниципальной услуги:</w:t>
      </w:r>
    </w:p>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1) непосредственно в Администрации сельского поселения «</w:t>
      </w:r>
      <w:proofErr w:type="spellStart"/>
      <w:r w:rsidRPr="000754ED">
        <w:rPr>
          <w:rFonts w:ascii="Times New Roman" w:hAnsi="Times New Roman"/>
          <w:sz w:val="28"/>
          <w:szCs w:val="28"/>
        </w:rPr>
        <w:t>Казановское</w:t>
      </w:r>
      <w:proofErr w:type="spellEnd"/>
      <w:r w:rsidRPr="000754ED">
        <w:rPr>
          <w:rFonts w:ascii="Times New Roman" w:hAnsi="Times New Roman"/>
          <w:sz w:val="28"/>
          <w:szCs w:val="28"/>
        </w:rPr>
        <w:t>»  муниципального района «</w:t>
      </w:r>
      <w:proofErr w:type="spellStart"/>
      <w:r w:rsidRPr="000754ED">
        <w:rPr>
          <w:rFonts w:ascii="Times New Roman" w:hAnsi="Times New Roman"/>
          <w:sz w:val="28"/>
          <w:szCs w:val="28"/>
        </w:rPr>
        <w:t>Шилкинский</w:t>
      </w:r>
      <w:proofErr w:type="spellEnd"/>
      <w:r w:rsidRPr="000754ED">
        <w:rPr>
          <w:rFonts w:ascii="Times New Roman" w:hAnsi="Times New Roman"/>
          <w:sz w:val="28"/>
          <w:szCs w:val="28"/>
        </w:rPr>
        <w:t xml:space="preserve"> район».</w:t>
      </w:r>
    </w:p>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Информация о месте нахождения и графике работы:</w:t>
      </w:r>
    </w:p>
    <w:p w:rsidR="000754ED" w:rsidRPr="000754ED" w:rsidRDefault="000754ED" w:rsidP="000754ED">
      <w:pPr>
        <w:pStyle w:val="ConsPlusNormal0"/>
        <w:spacing w:before="220"/>
        <w:ind w:firstLine="708"/>
        <w:jc w:val="both"/>
        <w:rPr>
          <w:rFonts w:ascii="Times New Roman" w:hAnsi="Times New Roman" w:cs="Times New Roman"/>
          <w:sz w:val="28"/>
          <w:szCs w:val="28"/>
        </w:rPr>
      </w:pPr>
      <w:r w:rsidRPr="000754ED">
        <w:rPr>
          <w:rFonts w:ascii="Times New Roman" w:hAnsi="Times New Roman" w:cs="Times New Roman"/>
          <w:sz w:val="28"/>
          <w:szCs w:val="28"/>
        </w:rPr>
        <w:t xml:space="preserve">- </w:t>
      </w:r>
      <w:r w:rsidRPr="000754ED">
        <w:rPr>
          <w:rFonts w:ascii="Times New Roman" w:hAnsi="Times New Roman" w:cs="Times New Roman"/>
          <w:sz w:val="28"/>
          <w:szCs w:val="28"/>
          <w:u w:val="single"/>
        </w:rPr>
        <w:t>местонахождение:</w:t>
      </w:r>
      <w:r w:rsidRPr="000754ED">
        <w:rPr>
          <w:rFonts w:ascii="Times New Roman" w:hAnsi="Times New Roman" w:cs="Times New Roman"/>
          <w:sz w:val="28"/>
          <w:szCs w:val="28"/>
        </w:rPr>
        <w:t xml:space="preserve"> Забайкальский край, </w:t>
      </w:r>
      <w:proofErr w:type="spellStart"/>
      <w:r w:rsidRPr="000754ED">
        <w:rPr>
          <w:rFonts w:ascii="Times New Roman" w:hAnsi="Times New Roman" w:cs="Times New Roman"/>
          <w:sz w:val="28"/>
          <w:szCs w:val="28"/>
        </w:rPr>
        <w:t>Шилкинский</w:t>
      </w:r>
      <w:proofErr w:type="spellEnd"/>
      <w:r w:rsidRPr="000754ED">
        <w:rPr>
          <w:rFonts w:ascii="Times New Roman" w:hAnsi="Times New Roman" w:cs="Times New Roman"/>
          <w:sz w:val="28"/>
          <w:szCs w:val="28"/>
        </w:rPr>
        <w:t xml:space="preserve"> район, </w:t>
      </w:r>
      <w:proofErr w:type="spellStart"/>
      <w:r w:rsidRPr="000754ED">
        <w:rPr>
          <w:rFonts w:ascii="Times New Roman" w:hAnsi="Times New Roman" w:cs="Times New Roman"/>
          <w:sz w:val="28"/>
          <w:szCs w:val="28"/>
        </w:rPr>
        <w:t>с</w:t>
      </w:r>
      <w:proofErr w:type="gramStart"/>
      <w:r w:rsidRPr="000754ED">
        <w:rPr>
          <w:rFonts w:ascii="Times New Roman" w:hAnsi="Times New Roman" w:cs="Times New Roman"/>
          <w:sz w:val="28"/>
          <w:szCs w:val="28"/>
        </w:rPr>
        <w:t>.К</w:t>
      </w:r>
      <w:proofErr w:type="gramEnd"/>
      <w:r w:rsidRPr="000754ED">
        <w:rPr>
          <w:rFonts w:ascii="Times New Roman" w:hAnsi="Times New Roman" w:cs="Times New Roman"/>
          <w:sz w:val="28"/>
          <w:szCs w:val="28"/>
        </w:rPr>
        <w:t>азаново</w:t>
      </w:r>
      <w:proofErr w:type="spellEnd"/>
      <w:r w:rsidRPr="000754ED">
        <w:rPr>
          <w:rFonts w:ascii="Times New Roman" w:hAnsi="Times New Roman" w:cs="Times New Roman"/>
          <w:sz w:val="28"/>
          <w:szCs w:val="28"/>
        </w:rPr>
        <w:t xml:space="preserve"> ул.Октябрьской Революции 61</w:t>
      </w:r>
    </w:p>
    <w:p w:rsidR="000754ED" w:rsidRPr="000754ED" w:rsidRDefault="000754ED" w:rsidP="000754ED">
      <w:pPr>
        <w:pStyle w:val="af"/>
        <w:spacing w:line="360" w:lineRule="exact"/>
        <w:ind w:firstLine="708"/>
        <w:rPr>
          <w:rFonts w:ascii="Times New Roman" w:hAnsi="Times New Roman"/>
          <w:sz w:val="28"/>
          <w:szCs w:val="28"/>
        </w:rPr>
      </w:pPr>
    </w:p>
    <w:p w:rsidR="000754ED" w:rsidRPr="000754ED" w:rsidRDefault="000754ED" w:rsidP="000754ED">
      <w:pPr>
        <w:pStyle w:val="a9"/>
        <w:shd w:val="clear" w:color="auto" w:fill="FFFFFF"/>
        <w:autoSpaceDE w:val="0"/>
        <w:autoSpaceDN w:val="0"/>
        <w:adjustRightInd w:val="0"/>
        <w:spacing w:line="360" w:lineRule="exact"/>
        <w:ind w:left="0" w:firstLine="708"/>
        <w:jc w:val="both"/>
        <w:rPr>
          <w:rFonts w:ascii="Times New Roman" w:hAnsi="Times New Roman"/>
          <w:sz w:val="28"/>
          <w:szCs w:val="28"/>
        </w:rPr>
      </w:pPr>
      <w:r w:rsidRPr="000754ED">
        <w:rPr>
          <w:rFonts w:ascii="Times New Roman" w:hAnsi="Times New Roman"/>
          <w:sz w:val="28"/>
          <w:szCs w:val="28"/>
        </w:rPr>
        <w:t xml:space="preserve">- </w:t>
      </w:r>
      <w:r w:rsidRPr="000754ED">
        <w:rPr>
          <w:rFonts w:ascii="Times New Roman" w:hAnsi="Times New Roman"/>
          <w:sz w:val="28"/>
          <w:szCs w:val="28"/>
          <w:u w:val="single"/>
        </w:rPr>
        <w:t>график работы</w:t>
      </w:r>
      <w:r w:rsidRPr="000754ED">
        <w:rPr>
          <w:rFonts w:ascii="Times New Roman" w:hAnsi="Times New Roman"/>
          <w:sz w:val="28"/>
          <w:szCs w:val="28"/>
        </w:rPr>
        <w:t>: ежедневно с 8-00 до 16-00 часов, перерыв с 12-00 до 13-00 часов, за исключением выходных и праздничных дней;</w:t>
      </w:r>
    </w:p>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 xml:space="preserve">- </w:t>
      </w:r>
      <w:r w:rsidRPr="000754ED">
        <w:rPr>
          <w:rFonts w:ascii="Times New Roman" w:hAnsi="Times New Roman"/>
          <w:sz w:val="28"/>
          <w:szCs w:val="28"/>
          <w:u w:val="single"/>
        </w:rPr>
        <w:t>телефоны для справок</w:t>
      </w:r>
      <w:r w:rsidRPr="000754ED">
        <w:rPr>
          <w:rFonts w:ascii="Times New Roman" w:hAnsi="Times New Roman"/>
          <w:sz w:val="28"/>
          <w:szCs w:val="28"/>
        </w:rPr>
        <w:t xml:space="preserve">: 8 (30244) 5-14-17- </w:t>
      </w:r>
      <w:r w:rsidRPr="000754ED">
        <w:rPr>
          <w:rFonts w:ascii="Times New Roman" w:hAnsi="Times New Roman"/>
          <w:sz w:val="28"/>
          <w:szCs w:val="28"/>
          <w:u w:val="single"/>
        </w:rPr>
        <w:t>адрес Интернет-сайта</w:t>
      </w:r>
      <w:r w:rsidRPr="000754ED">
        <w:rPr>
          <w:rFonts w:ascii="Times New Roman" w:hAnsi="Times New Roman"/>
          <w:sz w:val="28"/>
          <w:szCs w:val="28"/>
        </w:rPr>
        <w:t xml:space="preserve">: </w:t>
      </w:r>
      <w:hyperlink r:id="rId8" w:history="1">
        <w:r w:rsidRPr="000754ED">
          <w:rPr>
            <w:rStyle w:val="a3"/>
            <w:sz w:val="28"/>
            <w:szCs w:val="28"/>
          </w:rPr>
          <w:t>http://www.шилкинский.рф</w:t>
        </w:r>
      </w:hyperlink>
      <w:r w:rsidRPr="000754ED">
        <w:rPr>
          <w:rFonts w:ascii="Times New Roman" w:hAnsi="Times New Roman"/>
          <w:sz w:val="28"/>
          <w:szCs w:val="28"/>
        </w:rPr>
        <w:t>;</w:t>
      </w:r>
    </w:p>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 xml:space="preserve">- </w:t>
      </w:r>
      <w:r w:rsidRPr="000754ED">
        <w:rPr>
          <w:rFonts w:ascii="Times New Roman" w:hAnsi="Times New Roman"/>
          <w:sz w:val="28"/>
          <w:szCs w:val="28"/>
          <w:u w:val="single"/>
        </w:rPr>
        <w:t>адрес электронной почты</w:t>
      </w:r>
      <w:r w:rsidRPr="000754ED">
        <w:rPr>
          <w:rFonts w:ascii="Times New Roman" w:hAnsi="Times New Roman"/>
          <w:sz w:val="28"/>
          <w:szCs w:val="28"/>
        </w:rPr>
        <w:t xml:space="preserve">: </w:t>
      </w:r>
      <w:r w:rsidRPr="000754ED">
        <w:rPr>
          <w:rFonts w:ascii="Times New Roman" w:hAnsi="Times New Roman"/>
          <w:sz w:val="28"/>
          <w:szCs w:val="28"/>
          <w:lang w:val="en-US"/>
        </w:rPr>
        <w:t>E</w:t>
      </w:r>
      <w:r w:rsidRPr="000754ED">
        <w:rPr>
          <w:rFonts w:ascii="Times New Roman" w:hAnsi="Times New Roman"/>
          <w:sz w:val="28"/>
          <w:szCs w:val="28"/>
        </w:rPr>
        <w:t>-</w:t>
      </w:r>
      <w:r w:rsidRPr="000754ED">
        <w:rPr>
          <w:rFonts w:ascii="Times New Roman" w:hAnsi="Times New Roman"/>
          <w:sz w:val="28"/>
          <w:szCs w:val="28"/>
          <w:lang w:val="en-US"/>
        </w:rPr>
        <w:t>mail</w:t>
      </w:r>
      <w:r w:rsidRPr="000754ED">
        <w:rPr>
          <w:rFonts w:ascii="Times New Roman" w:hAnsi="Times New Roman"/>
          <w:sz w:val="28"/>
          <w:szCs w:val="28"/>
        </w:rPr>
        <w:t>:</w:t>
      </w:r>
      <w:r w:rsidRPr="000754ED">
        <w:rPr>
          <w:rFonts w:ascii="Times New Roman" w:hAnsi="Times New Roman"/>
          <w:sz w:val="28"/>
          <w:szCs w:val="28"/>
          <w:lang w:val="en-US"/>
        </w:rPr>
        <w:t>org</w:t>
      </w:r>
      <w:r w:rsidRPr="000754ED">
        <w:rPr>
          <w:rFonts w:ascii="Times New Roman" w:hAnsi="Times New Roman"/>
          <w:sz w:val="28"/>
          <w:szCs w:val="28"/>
        </w:rPr>
        <w:t>.</w:t>
      </w:r>
      <w:proofErr w:type="spellStart"/>
      <w:r w:rsidRPr="000754ED">
        <w:rPr>
          <w:rFonts w:ascii="Times New Roman" w:hAnsi="Times New Roman"/>
          <w:sz w:val="28"/>
          <w:szCs w:val="28"/>
          <w:lang w:val="en-US"/>
        </w:rPr>
        <w:t>kazanovo</w:t>
      </w:r>
      <w:proofErr w:type="spellEnd"/>
      <w:r w:rsidRPr="000754ED">
        <w:rPr>
          <w:rFonts w:ascii="Times New Roman" w:hAnsi="Times New Roman"/>
          <w:sz w:val="28"/>
          <w:szCs w:val="28"/>
        </w:rPr>
        <w:t>@</w:t>
      </w:r>
      <w:r w:rsidRPr="000754ED">
        <w:rPr>
          <w:rFonts w:ascii="Times New Roman" w:hAnsi="Times New Roman"/>
          <w:sz w:val="28"/>
          <w:szCs w:val="28"/>
          <w:lang w:val="en-US"/>
        </w:rPr>
        <w:t>mail</w:t>
      </w:r>
      <w:r w:rsidRPr="000754ED">
        <w:rPr>
          <w:rFonts w:ascii="Times New Roman" w:hAnsi="Times New Roman"/>
          <w:sz w:val="28"/>
          <w:szCs w:val="28"/>
        </w:rPr>
        <w:t>.</w:t>
      </w:r>
      <w:proofErr w:type="spellStart"/>
      <w:r w:rsidRPr="000754ED">
        <w:rPr>
          <w:rFonts w:ascii="Times New Roman" w:hAnsi="Times New Roman"/>
          <w:sz w:val="28"/>
          <w:szCs w:val="28"/>
          <w:lang w:val="en-US"/>
        </w:rPr>
        <w:t>ru</w:t>
      </w:r>
      <w:proofErr w:type="spellEnd"/>
      <w:r w:rsidRPr="000754ED">
        <w:rPr>
          <w:rFonts w:ascii="Times New Roman" w:hAnsi="Times New Roman"/>
          <w:sz w:val="28"/>
          <w:szCs w:val="28"/>
        </w:rPr>
        <w:t>;</w:t>
      </w:r>
    </w:p>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 xml:space="preserve">2) непосредственно в </w:t>
      </w:r>
      <w:r w:rsidRPr="000754ED">
        <w:rPr>
          <w:rFonts w:ascii="Times New Roman" w:hAnsi="Times New Roman"/>
          <w:sz w:val="28"/>
          <w:szCs w:val="28"/>
          <w:shd w:val="clear" w:color="auto" w:fill="FFFFFF"/>
        </w:rPr>
        <w:t>Краевом государственном автономном учреждении "Многофункциональный центр предоставления государственных и муниципальных услуг Забайкальского края"</w:t>
      </w:r>
      <w:r w:rsidRPr="000754ED">
        <w:rPr>
          <w:rFonts w:ascii="Times New Roman" w:hAnsi="Times New Roman"/>
          <w:sz w:val="28"/>
          <w:szCs w:val="28"/>
        </w:rPr>
        <w:t xml:space="preserve"> (далее - МФЦ), а также его обособленных структурных подразделениях (территориальных обособленных структурных подразделений МФЦ) (далее – ТОСП МФЦ):</w:t>
      </w:r>
    </w:p>
    <w:p w:rsidR="000754ED" w:rsidRPr="000754ED" w:rsidRDefault="000754ED" w:rsidP="000754ED">
      <w:pPr>
        <w:spacing w:line="360" w:lineRule="exact"/>
        <w:ind w:firstLine="737"/>
        <w:jc w:val="both"/>
        <w:rPr>
          <w:sz w:val="28"/>
          <w:szCs w:val="28"/>
        </w:rPr>
      </w:pPr>
      <w:r w:rsidRPr="000754ED">
        <w:rPr>
          <w:sz w:val="28"/>
          <w:szCs w:val="28"/>
        </w:rPr>
        <w:t>Информация о месте нахождения и графике работы МФЦ и ТОСП МФЦ:</w:t>
      </w:r>
    </w:p>
    <w:p w:rsidR="000754ED" w:rsidRPr="000754ED" w:rsidRDefault="000754ED" w:rsidP="000754ED">
      <w:pPr>
        <w:pStyle w:val="af"/>
        <w:spacing w:line="360" w:lineRule="exact"/>
        <w:rPr>
          <w:rFonts w:ascii="Times New Roman" w:hAnsi="Times New Roman"/>
          <w:sz w:val="28"/>
          <w:szCs w:val="28"/>
        </w:rPr>
      </w:pPr>
      <w:r w:rsidRPr="000754ED">
        <w:rPr>
          <w:rFonts w:ascii="Times New Roman" w:hAnsi="Times New Roman"/>
          <w:sz w:val="28"/>
          <w:szCs w:val="28"/>
        </w:rPr>
        <w:t xml:space="preserve">а) МФЦ –   </w:t>
      </w:r>
      <w:r w:rsidRPr="000754ED">
        <w:rPr>
          <w:rFonts w:ascii="Times New Roman" w:hAnsi="Times New Roman"/>
          <w:sz w:val="28"/>
          <w:szCs w:val="28"/>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sidRPr="000754ED">
        <w:rPr>
          <w:rFonts w:ascii="Times New Roman" w:hAnsi="Times New Roman"/>
          <w:sz w:val="28"/>
          <w:szCs w:val="28"/>
        </w:rPr>
        <w:t>.</w:t>
      </w:r>
    </w:p>
    <w:p w:rsidR="000754ED" w:rsidRPr="000754ED" w:rsidRDefault="000754ED" w:rsidP="000754ED">
      <w:pPr>
        <w:pStyle w:val="a9"/>
        <w:shd w:val="clear" w:color="auto" w:fill="FFFFFF"/>
        <w:autoSpaceDE w:val="0"/>
        <w:autoSpaceDN w:val="0"/>
        <w:adjustRightInd w:val="0"/>
        <w:spacing w:after="0" w:line="360" w:lineRule="exact"/>
        <w:ind w:left="0" w:firstLine="709"/>
        <w:jc w:val="both"/>
        <w:rPr>
          <w:rFonts w:ascii="Times New Roman" w:hAnsi="Times New Roman"/>
          <w:sz w:val="28"/>
          <w:szCs w:val="28"/>
        </w:rPr>
      </w:pPr>
      <w:r w:rsidRPr="000754ED">
        <w:rPr>
          <w:rFonts w:ascii="Times New Roman" w:hAnsi="Times New Roman"/>
          <w:sz w:val="28"/>
          <w:szCs w:val="28"/>
        </w:rPr>
        <w:t xml:space="preserve">- </w:t>
      </w:r>
      <w:r w:rsidRPr="000754ED">
        <w:rPr>
          <w:rFonts w:ascii="Times New Roman" w:hAnsi="Times New Roman"/>
          <w:sz w:val="28"/>
          <w:szCs w:val="28"/>
          <w:u w:val="single"/>
        </w:rPr>
        <w:t>график работы</w:t>
      </w:r>
      <w:r w:rsidRPr="000754ED">
        <w:rPr>
          <w:rFonts w:ascii="Times New Roman" w:hAnsi="Times New Roman"/>
          <w:sz w:val="28"/>
          <w:szCs w:val="28"/>
        </w:rPr>
        <w:t xml:space="preserve">: </w:t>
      </w:r>
    </w:p>
    <w:tbl>
      <w:tblPr>
        <w:tblW w:w="5000" w:type="pct"/>
        <w:shd w:val="clear" w:color="auto" w:fill="FFFFFF"/>
        <w:tblCellMar>
          <w:left w:w="0" w:type="dxa"/>
          <w:right w:w="0" w:type="dxa"/>
        </w:tblCellMar>
        <w:tblLook w:val="04A0"/>
      </w:tblPr>
      <w:tblGrid>
        <w:gridCol w:w="2789"/>
        <w:gridCol w:w="6566"/>
      </w:tblGrid>
      <w:tr w:rsidR="000754ED" w:rsidRPr="000754ED" w:rsidTr="0043533F">
        <w:tc>
          <w:tcPr>
            <w:tcW w:w="2789" w:type="dxa"/>
            <w:shd w:val="clear" w:color="auto" w:fill="FFFFFF"/>
            <w:vAlign w:val="center"/>
            <w:hideMark/>
          </w:tcPr>
          <w:p w:rsidR="000754ED" w:rsidRPr="000754ED" w:rsidRDefault="000754ED" w:rsidP="0043533F">
            <w:pPr>
              <w:ind w:firstLine="709"/>
              <w:rPr>
                <w:sz w:val="28"/>
                <w:szCs w:val="28"/>
              </w:rPr>
            </w:pPr>
            <w:r w:rsidRPr="000754ED">
              <w:rPr>
                <w:sz w:val="28"/>
                <w:szCs w:val="28"/>
              </w:rPr>
              <w:t>понедельник</w:t>
            </w:r>
          </w:p>
        </w:tc>
        <w:tc>
          <w:tcPr>
            <w:tcW w:w="6566" w:type="dxa"/>
            <w:shd w:val="clear" w:color="auto" w:fill="FFFFFF"/>
            <w:vAlign w:val="center"/>
            <w:hideMark/>
          </w:tcPr>
          <w:p w:rsidR="000754ED" w:rsidRPr="000754ED" w:rsidRDefault="000754ED" w:rsidP="0043533F">
            <w:pPr>
              <w:rPr>
                <w:sz w:val="28"/>
                <w:szCs w:val="28"/>
              </w:rPr>
            </w:pPr>
            <w:r w:rsidRPr="000754ED">
              <w:rPr>
                <w:sz w:val="28"/>
                <w:szCs w:val="28"/>
              </w:rPr>
              <w:t>с 8-00 до 18-00;</w:t>
            </w:r>
          </w:p>
        </w:tc>
      </w:tr>
      <w:tr w:rsidR="000754ED" w:rsidRPr="000754ED" w:rsidTr="0043533F">
        <w:tc>
          <w:tcPr>
            <w:tcW w:w="2789" w:type="dxa"/>
            <w:shd w:val="clear" w:color="auto" w:fill="F5F5F5"/>
            <w:vAlign w:val="center"/>
            <w:hideMark/>
          </w:tcPr>
          <w:p w:rsidR="000754ED" w:rsidRPr="000754ED" w:rsidRDefault="000754ED" w:rsidP="0043533F">
            <w:pPr>
              <w:ind w:firstLine="709"/>
              <w:rPr>
                <w:sz w:val="28"/>
                <w:szCs w:val="28"/>
              </w:rPr>
            </w:pPr>
            <w:r w:rsidRPr="000754ED">
              <w:rPr>
                <w:sz w:val="28"/>
                <w:szCs w:val="28"/>
              </w:rPr>
              <w:t>вторник</w:t>
            </w:r>
          </w:p>
        </w:tc>
        <w:tc>
          <w:tcPr>
            <w:tcW w:w="6566" w:type="dxa"/>
            <w:shd w:val="clear" w:color="auto" w:fill="F5F5F5"/>
            <w:vAlign w:val="center"/>
            <w:hideMark/>
          </w:tcPr>
          <w:p w:rsidR="000754ED" w:rsidRPr="000754ED" w:rsidRDefault="000754ED" w:rsidP="0043533F">
            <w:pPr>
              <w:rPr>
                <w:sz w:val="28"/>
                <w:szCs w:val="28"/>
              </w:rPr>
            </w:pPr>
            <w:r w:rsidRPr="000754ED">
              <w:rPr>
                <w:sz w:val="28"/>
                <w:szCs w:val="28"/>
              </w:rPr>
              <w:t>с 8-00 до 20-00;</w:t>
            </w:r>
          </w:p>
        </w:tc>
      </w:tr>
      <w:tr w:rsidR="000754ED" w:rsidRPr="000754ED" w:rsidTr="0043533F">
        <w:tc>
          <w:tcPr>
            <w:tcW w:w="2789" w:type="dxa"/>
            <w:shd w:val="clear" w:color="auto" w:fill="FFFFFF"/>
            <w:vAlign w:val="center"/>
            <w:hideMark/>
          </w:tcPr>
          <w:p w:rsidR="000754ED" w:rsidRPr="000754ED" w:rsidRDefault="000754ED" w:rsidP="0043533F">
            <w:pPr>
              <w:ind w:firstLine="709"/>
              <w:rPr>
                <w:sz w:val="28"/>
                <w:szCs w:val="28"/>
              </w:rPr>
            </w:pPr>
            <w:r w:rsidRPr="000754ED">
              <w:rPr>
                <w:sz w:val="28"/>
                <w:szCs w:val="28"/>
              </w:rPr>
              <w:t>среда</w:t>
            </w:r>
          </w:p>
        </w:tc>
        <w:tc>
          <w:tcPr>
            <w:tcW w:w="6566" w:type="dxa"/>
            <w:shd w:val="clear" w:color="auto" w:fill="FFFFFF"/>
            <w:vAlign w:val="center"/>
            <w:hideMark/>
          </w:tcPr>
          <w:p w:rsidR="000754ED" w:rsidRPr="000754ED" w:rsidRDefault="000754ED" w:rsidP="0043533F">
            <w:pPr>
              <w:rPr>
                <w:sz w:val="28"/>
                <w:szCs w:val="28"/>
              </w:rPr>
            </w:pPr>
            <w:r w:rsidRPr="000754ED">
              <w:rPr>
                <w:sz w:val="28"/>
                <w:szCs w:val="28"/>
              </w:rPr>
              <w:t>с 8-00 до 18-00;</w:t>
            </w:r>
          </w:p>
        </w:tc>
      </w:tr>
      <w:tr w:rsidR="000754ED" w:rsidRPr="000754ED" w:rsidTr="0043533F">
        <w:tc>
          <w:tcPr>
            <w:tcW w:w="2789" w:type="dxa"/>
            <w:shd w:val="clear" w:color="auto" w:fill="F5F5F5"/>
            <w:vAlign w:val="center"/>
            <w:hideMark/>
          </w:tcPr>
          <w:p w:rsidR="000754ED" w:rsidRPr="000754ED" w:rsidRDefault="000754ED" w:rsidP="0043533F">
            <w:pPr>
              <w:ind w:firstLine="709"/>
              <w:rPr>
                <w:sz w:val="28"/>
                <w:szCs w:val="28"/>
              </w:rPr>
            </w:pPr>
            <w:r w:rsidRPr="000754ED">
              <w:rPr>
                <w:sz w:val="28"/>
                <w:szCs w:val="28"/>
              </w:rPr>
              <w:t>четверг</w:t>
            </w:r>
          </w:p>
        </w:tc>
        <w:tc>
          <w:tcPr>
            <w:tcW w:w="6566" w:type="dxa"/>
            <w:shd w:val="clear" w:color="auto" w:fill="F5F5F5"/>
            <w:vAlign w:val="center"/>
            <w:hideMark/>
          </w:tcPr>
          <w:p w:rsidR="000754ED" w:rsidRPr="000754ED" w:rsidRDefault="000754ED" w:rsidP="0043533F">
            <w:pPr>
              <w:rPr>
                <w:sz w:val="28"/>
                <w:szCs w:val="28"/>
              </w:rPr>
            </w:pPr>
            <w:r w:rsidRPr="000754ED">
              <w:rPr>
                <w:sz w:val="28"/>
                <w:szCs w:val="28"/>
              </w:rPr>
              <w:t>с 8-00 до 18-00;</w:t>
            </w:r>
          </w:p>
        </w:tc>
      </w:tr>
      <w:tr w:rsidR="000754ED" w:rsidRPr="000754ED" w:rsidTr="0043533F">
        <w:tc>
          <w:tcPr>
            <w:tcW w:w="2789" w:type="dxa"/>
            <w:shd w:val="clear" w:color="auto" w:fill="FFFFFF"/>
            <w:vAlign w:val="center"/>
            <w:hideMark/>
          </w:tcPr>
          <w:p w:rsidR="000754ED" w:rsidRPr="000754ED" w:rsidRDefault="000754ED" w:rsidP="0043533F">
            <w:pPr>
              <w:ind w:firstLine="709"/>
              <w:rPr>
                <w:sz w:val="28"/>
                <w:szCs w:val="28"/>
              </w:rPr>
            </w:pPr>
            <w:r w:rsidRPr="000754ED">
              <w:rPr>
                <w:sz w:val="28"/>
                <w:szCs w:val="28"/>
              </w:rPr>
              <w:t>пятница</w:t>
            </w:r>
          </w:p>
        </w:tc>
        <w:tc>
          <w:tcPr>
            <w:tcW w:w="6566" w:type="dxa"/>
            <w:shd w:val="clear" w:color="auto" w:fill="FFFFFF"/>
            <w:vAlign w:val="center"/>
            <w:hideMark/>
          </w:tcPr>
          <w:p w:rsidR="000754ED" w:rsidRPr="000754ED" w:rsidRDefault="000754ED" w:rsidP="0043533F">
            <w:pPr>
              <w:rPr>
                <w:sz w:val="28"/>
                <w:szCs w:val="28"/>
              </w:rPr>
            </w:pPr>
            <w:r w:rsidRPr="000754ED">
              <w:rPr>
                <w:sz w:val="28"/>
                <w:szCs w:val="28"/>
              </w:rPr>
              <w:t>с 8-00 до 18-00,</w:t>
            </w:r>
          </w:p>
        </w:tc>
      </w:tr>
      <w:tr w:rsidR="000754ED" w:rsidRPr="000754ED" w:rsidTr="0043533F">
        <w:tc>
          <w:tcPr>
            <w:tcW w:w="2789" w:type="dxa"/>
            <w:shd w:val="clear" w:color="auto" w:fill="FFFFFF"/>
            <w:vAlign w:val="center"/>
            <w:hideMark/>
          </w:tcPr>
          <w:p w:rsidR="000754ED" w:rsidRPr="000754ED" w:rsidRDefault="000754ED" w:rsidP="0043533F">
            <w:pPr>
              <w:ind w:firstLine="709"/>
              <w:rPr>
                <w:sz w:val="28"/>
                <w:szCs w:val="28"/>
              </w:rPr>
            </w:pPr>
            <w:r w:rsidRPr="000754ED">
              <w:rPr>
                <w:sz w:val="28"/>
                <w:szCs w:val="28"/>
              </w:rPr>
              <w:t>суббота</w:t>
            </w:r>
          </w:p>
        </w:tc>
        <w:tc>
          <w:tcPr>
            <w:tcW w:w="6566" w:type="dxa"/>
            <w:shd w:val="clear" w:color="auto" w:fill="FFFFFF"/>
            <w:vAlign w:val="center"/>
            <w:hideMark/>
          </w:tcPr>
          <w:p w:rsidR="000754ED" w:rsidRPr="000754ED" w:rsidRDefault="000754ED" w:rsidP="0043533F">
            <w:pPr>
              <w:rPr>
                <w:sz w:val="28"/>
                <w:szCs w:val="28"/>
              </w:rPr>
            </w:pPr>
            <w:r w:rsidRPr="000754ED">
              <w:rPr>
                <w:sz w:val="28"/>
                <w:szCs w:val="28"/>
              </w:rPr>
              <w:t>с 8-00 до 18-00,</w:t>
            </w:r>
          </w:p>
        </w:tc>
      </w:tr>
    </w:tbl>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за исключением выходных и праздничных дней;</w:t>
      </w:r>
    </w:p>
    <w:p w:rsidR="000754ED" w:rsidRPr="000754ED" w:rsidRDefault="000754ED" w:rsidP="000754ED">
      <w:pPr>
        <w:pStyle w:val="ConsPlusNormal0"/>
        <w:spacing w:before="220"/>
        <w:ind w:firstLine="540"/>
        <w:jc w:val="both"/>
        <w:rPr>
          <w:rFonts w:ascii="Times New Roman" w:hAnsi="Times New Roman" w:cs="Times New Roman"/>
          <w:sz w:val="28"/>
          <w:szCs w:val="28"/>
        </w:rPr>
      </w:pPr>
      <w:r w:rsidRPr="000754ED">
        <w:rPr>
          <w:rFonts w:ascii="Times New Roman" w:hAnsi="Times New Roman" w:cs="Times New Roman"/>
          <w:sz w:val="28"/>
          <w:szCs w:val="28"/>
        </w:rPr>
        <w:t xml:space="preserve">- </w:t>
      </w:r>
      <w:r w:rsidRPr="000754ED">
        <w:rPr>
          <w:rFonts w:ascii="Times New Roman" w:hAnsi="Times New Roman" w:cs="Times New Roman"/>
          <w:sz w:val="28"/>
          <w:szCs w:val="28"/>
          <w:u w:val="single"/>
        </w:rPr>
        <w:t>телефоны для справок</w:t>
      </w:r>
      <w:r w:rsidRPr="000754ED">
        <w:rPr>
          <w:rFonts w:ascii="Times New Roman" w:hAnsi="Times New Roman" w:cs="Times New Roman"/>
          <w:sz w:val="28"/>
          <w:szCs w:val="28"/>
        </w:rPr>
        <w:t xml:space="preserve">: </w:t>
      </w:r>
      <w:r w:rsidRPr="000754ED">
        <w:rPr>
          <w:rFonts w:ascii="Times New Roman" w:hAnsi="Times New Roman" w:cs="Times New Roman"/>
          <w:sz w:val="28"/>
          <w:szCs w:val="28"/>
          <w:shd w:val="clear" w:color="auto" w:fill="FFFFFF"/>
        </w:rPr>
        <w:t>8(30244) 2-04-03, 8 800 234-01-75</w:t>
      </w:r>
      <w:r w:rsidRPr="000754ED">
        <w:rPr>
          <w:rFonts w:ascii="Times New Roman" w:hAnsi="Times New Roman" w:cs="Times New Roman"/>
          <w:sz w:val="28"/>
          <w:szCs w:val="28"/>
        </w:rPr>
        <w:t>;</w:t>
      </w:r>
    </w:p>
    <w:p w:rsidR="000754ED" w:rsidRPr="000754ED" w:rsidRDefault="000754ED" w:rsidP="000754ED">
      <w:pPr>
        <w:pStyle w:val="ConsPlusNormal0"/>
        <w:spacing w:before="220"/>
        <w:ind w:firstLine="540"/>
        <w:jc w:val="both"/>
        <w:rPr>
          <w:rFonts w:ascii="Times New Roman" w:hAnsi="Times New Roman" w:cs="Times New Roman"/>
          <w:sz w:val="28"/>
          <w:szCs w:val="28"/>
        </w:rPr>
      </w:pPr>
      <w:r w:rsidRPr="000754ED">
        <w:rPr>
          <w:rFonts w:ascii="Times New Roman" w:hAnsi="Times New Roman" w:cs="Times New Roman"/>
          <w:sz w:val="28"/>
          <w:szCs w:val="28"/>
        </w:rPr>
        <w:t xml:space="preserve">- </w:t>
      </w:r>
      <w:r w:rsidRPr="000754ED">
        <w:rPr>
          <w:rFonts w:ascii="Times New Roman" w:hAnsi="Times New Roman" w:cs="Times New Roman"/>
          <w:sz w:val="28"/>
          <w:szCs w:val="28"/>
          <w:u w:val="single"/>
        </w:rPr>
        <w:t>адрес Интернет-сайта</w:t>
      </w:r>
      <w:r w:rsidRPr="000754ED">
        <w:rPr>
          <w:rFonts w:ascii="Times New Roman" w:hAnsi="Times New Roman" w:cs="Times New Roman"/>
          <w:sz w:val="28"/>
          <w:szCs w:val="28"/>
        </w:rPr>
        <w:t xml:space="preserve">: </w:t>
      </w:r>
      <w:hyperlink r:id="rId9" w:history="1">
        <w:r w:rsidRPr="000754ED">
          <w:rPr>
            <w:rStyle w:val="a3"/>
            <w:rFonts w:eastAsiaTheme="minorEastAsia"/>
            <w:sz w:val="28"/>
            <w:szCs w:val="28"/>
          </w:rPr>
          <w:t>http://www.mfc-chita.ru/shilka</w:t>
        </w:r>
      </w:hyperlink>
      <w:r w:rsidRPr="000754ED">
        <w:rPr>
          <w:rFonts w:ascii="Times New Roman" w:hAnsi="Times New Roman" w:cs="Times New Roman"/>
          <w:sz w:val="28"/>
          <w:szCs w:val="28"/>
        </w:rPr>
        <w:t>;</w:t>
      </w:r>
    </w:p>
    <w:p w:rsidR="000754ED" w:rsidRPr="000754ED" w:rsidRDefault="000754ED" w:rsidP="000754ED">
      <w:pPr>
        <w:pStyle w:val="ConsPlusNormal0"/>
        <w:spacing w:before="220"/>
        <w:ind w:firstLine="540"/>
        <w:jc w:val="both"/>
        <w:rPr>
          <w:rFonts w:ascii="Times New Roman" w:hAnsi="Times New Roman" w:cs="Times New Roman"/>
          <w:sz w:val="28"/>
          <w:szCs w:val="28"/>
        </w:rPr>
      </w:pPr>
      <w:r w:rsidRPr="000754ED">
        <w:rPr>
          <w:rFonts w:ascii="Times New Roman" w:hAnsi="Times New Roman" w:cs="Times New Roman"/>
          <w:sz w:val="28"/>
          <w:szCs w:val="28"/>
          <w:u w:val="single"/>
        </w:rPr>
        <w:t xml:space="preserve">- адрес электронной почты: </w:t>
      </w:r>
      <w:r w:rsidRPr="000754ED">
        <w:rPr>
          <w:rFonts w:ascii="Times New Roman" w:hAnsi="Times New Roman" w:cs="Times New Roman"/>
          <w:sz w:val="28"/>
          <w:szCs w:val="28"/>
          <w:u w:val="single"/>
          <w:lang w:val="en-US"/>
        </w:rPr>
        <w:t>E</w:t>
      </w:r>
      <w:r w:rsidRPr="000754ED">
        <w:rPr>
          <w:rFonts w:ascii="Times New Roman" w:hAnsi="Times New Roman" w:cs="Times New Roman"/>
          <w:sz w:val="28"/>
          <w:szCs w:val="28"/>
          <w:u w:val="single"/>
        </w:rPr>
        <w:t>-</w:t>
      </w:r>
      <w:r w:rsidRPr="000754ED">
        <w:rPr>
          <w:rFonts w:ascii="Times New Roman" w:hAnsi="Times New Roman" w:cs="Times New Roman"/>
          <w:sz w:val="28"/>
          <w:szCs w:val="28"/>
          <w:u w:val="single"/>
          <w:lang w:val="en-US"/>
        </w:rPr>
        <w:t>mail</w:t>
      </w:r>
      <w:r w:rsidRPr="000754ED">
        <w:rPr>
          <w:rFonts w:ascii="Times New Roman" w:hAnsi="Times New Roman" w:cs="Times New Roman"/>
          <w:sz w:val="28"/>
          <w:szCs w:val="28"/>
          <w:u w:val="single"/>
        </w:rPr>
        <w:t xml:space="preserve">: </w:t>
      </w:r>
      <w:hyperlink r:id="rId10" w:history="1">
        <w:r w:rsidRPr="000754ED">
          <w:rPr>
            <w:rStyle w:val="a3"/>
            <w:rFonts w:eastAsiaTheme="minorEastAsia"/>
            <w:sz w:val="28"/>
            <w:szCs w:val="28"/>
          </w:rPr>
          <w:t>info@mfc-</w:t>
        </w:r>
        <w:r w:rsidRPr="000754ED">
          <w:rPr>
            <w:rStyle w:val="a3"/>
            <w:rFonts w:eastAsiaTheme="minorEastAsia"/>
            <w:sz w:val="28"/>
            <w:szCs w:val="28"/>
            <w:lang w:val="en-US"/>
          </w:rPr>
          <w:t>chita</w:t>
        </w:r>
        <w:r w:rsidRPr="000754ED">
          <w:rPr>
            <w:rStyle w:val="a3"/>
            <w:rFonts w:eastAsiaTheme="minorEastAsia"/>
            <w:sz w:val="28"/>
            <w:szCs w:val="28"/>
          </w:rPr>
          <w:t>.</w:t>
        </w:r>
        <w:proofErr w:type="spellStart"/>
        <w:r w:rsidRPr="000754ED">
          <w:rPr>
            <w:rStyle w:val="a3"/>
            <w:rFonts w:eastAsiaTheme="minorEastAsia"/>
            <w:sz w:val="28"/>
            <w:szCs w:val="28"/>
          </w:rPr>
          <w:t>ru</w:t>
        </w:r>
        <w:proofErr w:type="spellEnd"/>
      </w:hyperlink>
      <w:r w:rsidRPr="000754ED">
        <w:rPr>
          <w:rFonts w:ascii="Times New Roman" w:hAnsi="Times New Roman" w:cs="Times New Roman"/>
          <w:sz w:val="28"/>
          <w:szCs w:val="28"/>
        </w:rPr>
        <w:t>;</w:t>
      </w:r>
    </w:p>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 xml:space="preserve">б) ТОСП МФЦ на территории </w:t>
      </w:r>
      <w:proofErr w:type="gramStart"/>
      <w:r w:rsidRPr="000754ED">
        <w:rPr>
          <w:rFonts w:ascii="Times New Roman" w:hAnsi="Times New Roman"/>
          <w:sz w:val="28"/>
          <w:szCs w:val="28"/>
        </w:rPr>
        <w:t>г</w:t>
      </w:r>
      <w:proofErr w:type="gramEnd"/>
      <w:r w:rsidRPr="000754ED">
        <w:rPr>
          <w:rFonts w:ascii="Times New Roman" w:hAnsi="Times New Roman"/>
          <w:sz w:val="28"/>
          <w:szCs w:val="28"/>
        </w:rPr>
        <w:t xml:space="preserve">. Шилка – </w:t>
      </w:r>
      <w:r w:rsidRPr="000754ED">
        <w:rPr>
          <w:rFonts w:ascii="Times New Roman" w:hAnsi="Times New Roman"/>
          <w:sz w:val="28"/>
          <w:szCs w:val="28"/>
          <w:shd w:val="clear" w:color="auto" w:fill="FFFFFF"/>
        </w:rPr>
        <w:t>Забайкальский край, г. Шилка, ул. Ленина, 130</w:t>
      </w:r>
      <w:r w:rsidRPr="000754ED">
        <w:rPr>
          <w:rFonts w:ascii="Times New Roman" w:hAnsi="Times New Roman"/>
          <w:sz w:val="28"/>
          <w:szCs w:val="28"/>
        </w:rPr>
        <w:t>;</w:t>
      </w:r>
    </w:p>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lastRenderedPageBreak/>
        <w:t xml:space="preserve">- </w:t>
      </w:r>
      <w:r w:rsidRPr="000754ED">
        <w:rPr>
          <w:rFonts w:ascii="Times New Roman" w:hAnsi="Times New Roman"/>
          <w:sz w:val="28"/>
          <w:szCs w:val="28"/>
          <w:u w:val="single"/>
        </w:rPr>
        <w:t>график работы</w:t>
      </w:r>
      <w:r w:rsidRPr="000754ED">
        <w:rPr>
          <w:rFonts w:ascii="Times New Roman" w:hAnsi="Times New Roman"/>
          <w:sz w:val="28"/>
          <w:szCs w:val="28"/>
        </w:rPr>
        <w:t xml:space="preserve">: </w:t>
      </w:r>
    </w:p>
    <w:tbl>
      <w:tblPr>
        <w:tblW w:w="5000" w:type="pct"/>
        <w:shd w:val="clear" w:color="auto" w:fill="FFFFFF"/>
        <w:tblCellMar>
          <w:left w:w="0" w:type="dxa"/>
          <w:right w:w="0" w:type="dxa"/>
        </w:tblCellMar>
        <w:tblLook w:val="04A0"/>
      </w:tblPr>
      <w:tblGrid>
        <w:gridCol w:w="2789"/>
        <w:gridCol w:w="6566"/>
      </w:tblGrid>
      <w:tr w:rsidR="000754ED" w:rsidRPr="000754ED" w:rsidTr="0043533F">
        <w:tc>
          <w:tcPr>
            <w:tcW w:w="1950" w:type="dxa"/>
            <w:shd w:val="clear" w:color="auto" w:fill="FFFFFF"/>
            <w:vAlign w:val="center"/>
            <w:hideMark/>
          </w:tcPr>
          <w:p w:rsidR="000754ED" w:rsidRPr="000754ED" w:rsidRDefault="000754ED" w:rsidP="0043533F">
            <w:pPr>
              <w:ind w:firstLine="709"/>
              <w:rPr>
                <w:sz w:val="28"/>
                <w:szCs w:val="28"/>
              </w:rPr>
            </w:pPr>
            <w:r w:rsidRPr="000754ED">
              <w:rPr>
                <w:sz w:val="28"/>
                <w:szCs w:val="28"/>
              </w:rPr>
              <w:t>понедельник</w:t>
            </w:r>
          </w:p>
        </w:tc>
        <w:tc>
          <w:tcPr>
            <w:tcW w:w="4590" w:type="dxa"/>
            <w:shd w:val="clear" w:color="auto" w:fill="FFFFFF"/>
            <w:vAlign w:val="center"/>
            <w:hideMark/>
          </w:tcPr>
          <w:p w:rsidR="000754ED" w:rsidRPr="000754ED" w:rsidRDefault="000754ED" w:rsidP="0043533F">
            <w:pPr>
              <w:rPr>
                <w:sz w:val="28"/>
                <w:szCs w:val="28"/>
              </w:rPr>
            </w:pPr>
            <w:r w:rsidRPr="000754ED">
              <w:rPr>
                <w:sz w:val="28"/>
                <w:szCs w:val="28"/>
              </w:rPr>
              <w:t>с 8-00 до 17-00;</w:t>
            </w:r>
          </w:p>
        </w:tc>
      </w:tr>
      <w:tr w:rsidR="000754ED" w:rsidRPr="000754ED" w:rsidTr="0043533F">
        <w:tc>
          <w:tcPr>
            <w:tcW w:w="1950" w:type="dxa"/>
            <w:shd w:val="clear" w:color="auto" w:fill="F5F5F5"/>
            <w:vAlign w:val="center"/>
            <w:hideMark/>
          </w:tcPr>
          <w:p w:rsidR="000754ED" w:rsidRPr="000754ED" w:rsidRDefault="000754ED" w:rsidP="0043533F">
            <w:pPr>
              <w:ind w:firstLine="709"/>
              <w:rPr>
                <w:sz w:val="28"/>
                <w:szCs w:val="28"/>
              </w:rPr>
            </w:pPr>
            <w:r w:rsidRPr="000754ED">
              <w:rPr>
                <w:sz w:val="28"/>
                <w:szCs w:val="28"/>
              </w:rPr>
              <w:t>вторник</w:t>
            </w:r>
          </w:p>
        </w:tc>
        <w:tc>
          <w:tcPr>
            <w:tcW w:w="4590" w:type="dxa"/>
            <w:shd w:val="clear" w:color="auto" w:fill="F5F5F5"/>
            <w:vAlign w:val="center"/>
            <w:hideMark/>
          </w:tcPr>
          <w:p w:rsidR="000754ED" w:rsidRPr="000754ED" w:rsidRDefault="000754ED" w:rsidP="0043533F">
            <w:pPr>
              <w:rPr>
                <w:sz w:val="28"/>
                <w:szCs w:val="28"/>
              </w:rPr>
            </w:pPr>
            <w:r w:rsidRPr="000754ED">
              <w:rPr>
                <w:sz w:val="28"/>
                <w:szCs w:val="28"/>
              </w:rPr>
              <w:t>с 11-00 до 20-00;</w:t>
            </w:r>
          </w:p>
        </w:tc>
      </w:tr>
      <w:tr w:rsidR="000754ED" w:rsidRPr="000754ED" w:rsidTr="0043533F">
        <w:tc>
          <w:tcPr>
            <w:tcW w:w="1950" w:type="dxa"/>
            <w:shd w:val="clear" w:color="auto" w:fill="FFFFFF"/>
            <w:vAlign w:val="center"/>
            <w:hideMark/>
          </w:tcPr>
          <w:p w:rsidR="000754ED" w:rsidRPr="000754ED" w:rsidRDefault="000754ED" w:rsidP="0043533F">
            <w:pPr>
              <w:ind w:firstLine="709"/>
              <w:rPr>
                <w:sz w:val="28"/>
                <w:szCs w:val="28"/>
              </w:rPr>
            </w:pPr>
            <w:r w:rsidRPr="000754ED">
              <w:rPr>
                <w:sz w:val="28"/>
                <w:szCs w:val="28"/>
              </w:rPr>
              <w:t>среда</w:t>
            </w:r>
          </w:p>
        </w:tc>
        <w:tc>
          <w:tcPr>
            <w:tcW w:w="4590" w:type="dxa"/>
            <w:shd w:val="clear" w:color="auto" w:fill="FFFFFF"/>
            <w:vAlign w:val="center"/>
            <w:hideMark/>
          </w:tcPr>
          <w:p w:rsidR="000754ED" w:rsidRPr="000754ED" w:rsidRDefault="000754ED" w:rsidP="0043533F">
            <w:pPr>
              <w:rPr>
                <w:sz w:val="28"/>
                <w:szCs w:val="28"/>
              </w:rPr>
            </w:pPr>
            <w:r w:rsidRPr="000754ED">
              <w:rPr>
                <w:sz w:val="28"/>
                <w:szCs w:val="28"/>
              </w:rPr>
              <w:t>с 8-00 до 17-00;</w:t>
            </w:r>
          </w:p>
        </w:tc>
      </w:tr>
      <w:tr w:rsidR="000754ED" w:rsidRPr="000754ED" w:rsidTr="0043533F">
        <w:tc>
          <w:tcPr>
            <w:tcW w:w="1950" w:type="dxa"/>
            <w:shd w:val="clear" w:color="auto" w:fill="F5F5F5"/>
            <w:vAlign w:val="center"/>
            <w:hideMark/>
          </w:tcPr>
          <w:p w:rsidR="000754ED" w:rsidRPr="000754ED" w:rsidRDefault="000754ED" w:rsidP="0043533F">
            <w:pPr>
              <w:ind w:firstLine="709"/>
              <w:rPr>
                <w:sz w:val="28"/>
                <w:szCs w:val="28"/>
              </w:rPr>
            </w:pPr>
            <w:r w:rsidRPr="000754ED">
              <w:rPr>
                <w:sz w:val="28"/>
                <w:szCs w:val="28"/>
              </w:rPr>
              <w:t>четверг</w:t>
            </w:r>
          </w:p>
        </w:tc>
        <w:tc>
          <w:tcPr>
            <w:tcW w:w="4590" w:type="dxa"/>
            <w:shd w:val="clear" w:color="auto" w:fill="F5F5F5"/>
            <w:vAlign w:val="center"/>
            <w:hideMark/>
          </w:tcPr>
          <w:p w:rsidR="000754ED" w:rsidRPr="000754ED" w:rsidRDefault="000754ED" w:rsidP="0043533F">
            <w:pPr>
              <w:rPr>
                <w:sz w:val="28"/>
                <w:szCs w:val="28"/>
              </w:rPr>
            </w:pPr>
            <w:r w:rsidRPr="000754ED">
              <w:rPr>
                <w:sz w:val="28"/>
                <w:szCs w:val="28"/>
              </w:rPr>
              <w:t>с 8-00 до 17-00;</w:t>
            </w:r>
          </w:p>
        </w:tc>
      </w:tr>
      <w:tr w:rsidR="000754ED" w:rsidRPr="000754ED" w:rsidTr="0043533F">
        <w:tc>
          <w:tcPr>
            <w:tcW w:w="1950" w:type="dxa"/>
            <w:shd w:val="clear" w:color="auto" w:fill="FFFFFF"/>
            <w:vAlign w:val="center"/>
            <w:hideMark/>
          </w:tcPr>
          <w:p w:rsidR="000754ED" w:rsidRPr="000754ED" w:rsidRDefault="000754ED" w:rsidP="0043533F">
            <w:pPr>
              <w:ind w:firstLine="709"/>
              <w:rPr>
                <w:sz w:val="28"/>
                <w:szCs w:val="28"/>
              </w:rPr>
            </w:pPr>
            <w:r w:rsidRPr="000754ED">
              <w:rPr>
                <w:sz w:val="28"/>
                <w:szCs w:val="28"/>
              </w:rPr>
              <w:t>пятница</w:t>
            </w:r>
          </w:p>
        </w:tc>
        <w:tc>
          <w:tcPr>
            <w:tcW w:w="4590" w:type="dxa"/>
            <w:shd w:val="clear" w:color="auto" w:fill="FFFFFF"/>
            <w:vAlign w:val="center"/>
            <w:hideMark/>
          </w:tcPr>
          <w:p w:rsidR="000754ED" w:rsidRPr="000754ED" w:rsidRDefault="000754ED" w:rsidP="0043533F">
            <w:pPr>
              <w:rPr>
                <w:sz w:val="28"/>
                <w:szCs w:val="28"/>
              </w:rPr>
            </w:pPr>
            <w:r w:rsidRPr="000754ED">
              <w:rPr>
                <w:sz w:val="28"/>
                <w:szCs w:val="28"/>
              </w:rPr>
              <w:t>с 8-00 до 14-00,</w:t>
            </w:r>
          </w:p>
        </w:tc>
      </w:tr>
    </w:tbl>
    <w:p w:rsidR="000754ED" w:rsidRPr="000754ED"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0754ED">
        <w:rPr>
          <w:rFonts w:ascii="Times New Roman" w:hAnsi="Times New Roman"/>
          <w:sz w:val="28"/>
          <w:szCs w:val="28"/>
        </w:rPr>
        <w:t>за исключением выходных и праздничных дней;</w:t>
      </w:r>
    </w:p>
    <w:p w:rsidR="000754ED" w:rsidRPr="000754ED" w:rsidRDefault="000754ED" w:rsidP="000754ED">
      <w:pPr>
        <w:pStyle w:val="ConsPlusNormal0"/>
        <w:spacing w:before="220"/>
        <w:ind w:firstLine="540"/>
        <w:jc w:val="both"/>
        <w:rPr>
          <w:rFonts w:ascii="Times New Roman" w:hAnsi="Times New Roman" w:cs="Times New Roman"/>
          <w:sz w:val="28"/>
          <w:szCs w:val="28"/>
        </w:rPr>
      </w:pPr>
      <w:r w:rsidRPr="000754ED">
        <w:rPr>
          <w:rFonts w:ascii="Times New Roman" w:hAnsi="Times New Roman" w:cs="Times New Roman"/>
          <w:sz w:val="28"/>
          <w:szCs w:val="28"/>
        </w:rPr>
        <w:t xml:space="preserve">- </w:t>
      </w:r>
      <w:r w:rsidRPr="000754ED">
        <w:rPr>
          <w:rFonts w:ascii="Times New Roman" w:hAnsi="Times New Roman" w:cs="Times New Roman"/>
          <w:sz w:val="28"/>
          <w:szCs w:val="28"/>
          <w:u w:val="single"/>
        </w:rPr>
        <w:t>телефоны для справок</w:t>
      </w:r>
      <w:r w:rsidRPr="000754ED">
        <w:rPr>
          <w:rFonts w:ascii="Times New Roman" w:hAnsi="Times New Roman" w:cs="Times New Roman"/>
          <w:sz w:val="28"/>
          <w:szCs w:val="28"/>
        </w:rPr>
        <w:t xml:space="preserve">: </w:t>
      </w:r>
      <w:r w:rsidRPr="000754ED">
        <w:rPr>
          <w:rFonts w:ascii="Times New Roman" w:hAnsi="Times New Roman" w:cs="Times New Roman"/>
          <w:sz w:val="28"/>
          <w:szCs w:val="28"/>
          <w:shd w:val="clear" w:color="auto" w:fill="FFFFFF"/>
        </w:rPr>
        <w:t>8(30244) 2-04-03, 8 800 234-01-75</w:t>
      </w:r>
      <w:r w:rsidRPr="000754ED">
        <w:rPr>
          <w:rFonts w:ascii="Times New Roman" w:hAnsi="Times New Roman" w:cs="Times New Roman"/>
          <w:sz w:val="28"/>
          <w:szCs w:val="28"/>
        </w:rPr>
        <w:t>;</w:t>
      </w:r>
    </w:p>
    <w:p w:rsidR="000754ED" w:rsidRPr="000754ED" w:rsidRDefault="000754ED" w:rsidP="000754ED">
      <w:pPr>
        <w:pStyle w:val="ConsPlusNormal0"/>
        <w:spacing w:before="220"/>
        <w:ind w:firstLine="540"/>
        <w:jc w:val="both"/>
        <w:rPr>
          <w:rFonts w:ascii="Times New Roman" w:hAnsi="Times New Roman" w:cs="Times New Roman"/>
          <w:sz w:val="28"/>
          <w:szCs w:val="28"/>
        </w:rPr>
      </w:pPr>
      <w:r w:rsidRPr="000754ED">
        <w:rPr>
          <w:rFonts w:ascii="Times New Roman" w:hAnsi="Times New Roman" w:cs="Times New Roman"/>
          <w:sz w:val="28"/>
          <w:szCs w:val="28"/>
        </w:rPr>
        <w:t xml:space="preserve">Адрес электронной почты: </w:t>
      </w:r>
      <w:proofErr w:type="spellStart"/>
      <w:r w:rsidRPr="000754ED">
        <w:rPr>
          <w:rFonts w:ascii="Times New Roman" w:hAnsi="Times New Roman" w:cs="Times New Roman"/>
          <w:sz w:val="28"/>
          <w:szCs w:val="28"/>
        </w:rPr>
        <w:t>E-mail</w:t>
      </w:r>
      <w:proofErr w:type="spellEnd"/>
      <w:r w:rsidRPr="000754ED">
        <w:rPr>
          <w:rFonts w:ascii="Times New Roman" w:hAnsi="Times New Roman" w:cs="Times New Roman"/>
          <w:sz w:val="28"/>
          <w:szCs w:val="28"/>
        </w:rPr>
        <w:t xml:space="preserve">: </w:t>
      </w:r>
      <w:hyperlink r:id="rId11" w:history="1">
        <w:r w:rsidRPr="000754ED">
          <w:rPr>
            <w:rStyle w:val="a3"/>
            <w:rFonts w:eastAsiaTheme="minorEastAsia"/>
            <w:sz w:val="28"/>
            <w:szCs w:val="28"/>
          </w:rPr>
          <w:t>info@mfc-</w:t>
        </w:r>
        <w:r w:rsidRPr="000754ED">
          <w:rPr>
            <w:rStyle w:val="a3"/>
            <w:rFonts w:eastAsiaTheme="minorEastAsia"/>
            <w:sz w:val="28"/>
            <w:szCs w:val="28"/>
            <w:lang w:val="en-US"/>
          </w:rPr>
          <w:t>chita</w:t>
        </w:r>
        <w:r w:rsidRPr="000754ED">
          <w:rPr>
            <w:rStyle w:val="a3"/>
            <w:rFonts w:eastAsiaTheme="minorEastAsia"/>
            <w:sz w:val="28"/>
            <w:szCs w:val="28"/>
          </w:rPr>
          <w:t>.</w:t>
        </w:r>
        <w:proofErr w:type="spellStart"/>
        <w:r w:rsidRPr="000754ED">
          <w:rPr>
            <w:rStyle w:val="a3"/>
            <w:rFonts w:eastAsiaTheme="minorEastAsia"/>
            <w:sz w:val="28"/>
            <w:szCs w:val="28"/>
          </w:rPr>
          <w:t>ru</w:t>
        </w:r>
        <w:proofErr w:type="spellEnd"/>
      </w:hyperlink>
      <w:r w:rsidRPr="000754ED">
        <w:rPr>
          <w:rFonts w:ascii="Times New Roman" w:hAnsi="Times New Roman" w:cs="Times New Roman"/>
          <w:sz w:val="28"/>
          <w:szCs w:val="28"/>
        </w:rPr>
        <w:t>;</w:t>
      </w:r>
    </w:p>
    <w:p w:rsidR="000754ED" w:rsidRPr="006D7C9E"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6D7C9E">
        <w:rPr>
          <w:rFonts w:ascii="Times New Roman" w:hAnsi="Times New Roman"/>
          <w:sz w:val="28"/>
          <w:szCs w:val="28"/>
        </w:rPr>
        <w:t>3) с использованием средств телефонной, почтовой связи;</w:t>
      </w:r>
    </w:p>
    <w:p w:rsidR="000754ED" w:rsidRPr="006D7C9E"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6D7C9E">
        <w:rPr>
          <w:rFonts w:ascii="Times New Roman" w:hAnsi="Times New Roman"/>
          <w:sz w:val="28"/>
          <w:szCs w:val="28"/>
        </w:rPr>
        <w:t>4) электронной почты;</w:t>
      </w:r>
    </w:p>
    <w:p w:rsidR="000754ED" w:rsidRPr="006D7C9E" w:rsidRDefault="000754ED"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r w:rsidRPr="006D7C9E">
        <w:rPr>
          <w:rFonts w:ascii="Times New Roman" w:hAnsi="Times New Roman"/>
          <w:sz w:val="28"/>
          <w:szCs w:val="28"/>
        </w:rPr>
        <w:t>5)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12" w:history="1">
        <w:r w:rsidR="006D7C9E" w:rsidRPr="006D7C9E">
          <w:rPr>
            <w:rStyle w:val="a3"/>
            <w:sz w:val="28"/>
            <w:szCs w:val="28"/>
          </w:rPr>
          <w:t>www.gosuslugi.ru</w:t>
        </w:r>
      </w:hyperlink>
      <w:r w:rsidRPr="006D7C9E">
        <w:rPr>
          <w:rFonts w:ascii="Times New Roman" w:hAnsi="Times New Roman"/>
          <w:sz w:val="28"/>
          <w:szCs w:val="28"/>
        </w:rPr>
        <w:t>).</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Информация о порядке предоставления муниципальной услуги представляется:</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непосредственно специалистами Администрации и КГАУ «МФЦ Забайкальского края» при личном обращении;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с использованием средств почтовой, телефонной связи и электронной почты;</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 xml:space="preserve">посредством размещения в сети «Интернет»; </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публикации в средствах массовой информации.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Основными требованиями к информированию заявителей являются:</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достоверность предоставляемой информации;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четкость изложения информации;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полнота информирования;</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наглядность форм предоставляемой информации;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удобство и доступность получения информации;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оперативность предоставления информации.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1.3.5. На информационных стендах в помещении, предназначенном для приема документов, размещается следующая информация:</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извлечения из текста настоящего административного регламента с приложениями;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перечень документов, необходимых для получения муниципальной услуги, а также требования, предъявляемые к этим документам;</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график приема граждан;</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lastRenderedPageBreak/>
        <w:t xml:space="preserve">образцы оформления документов, необходимых для предоставления муниципальной услуги; </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порядок информирования о ходе предоставления муниципальной услуги;</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порядок получения консультаций;</w:t>
      </w:r>
    </w:p>
    <w:p w:rsidR="006D7C9E" w:rsidRPr="006D7C9E" w:rsidRDefault="006D7C9E" w:rsidP="006D7C9E">
      <w:pPr>
        <w:widowControl w:val="0"/>
        <w:suppressAutoHyphens/>
        <w:autoSpaceDE w:val="0"/>
        <w:ind w:firstLine="540"/>
        <w:jc w:val="both"/>
        <w:rPr>
          <w:rFonts w:eastAsia="SimSun" w:cs="Mangal"/>
          <w:kern w:val="2"/>
          <w:sz w:val="28"/>
          <w:szCs w:val="28"/>
          <w:lang w:eastAsia="zh-CN" w:bidi="hi-IN"/>
        </w:rPr>
      </w:pPr>
      <w:r w:rsidRPr="006D7C9E">
        <w:rPr>
          <w:rFonts w:eastAsia="SimSun" w:cs="Mangal"/>
          <w:kern w:val="2"/>
          <w:sz w:val="28"/>
          <w:szCs w:val="28"/>
          <w:lang w:eastAsia="zh-CN" w:bidi="hi-IN"/>
        </w:rPr>
        <w:t>порядок обжалования решений, действий (бездействия) специалистов, ответственных за предоставление муниципальной услуги.</w:t>
      </w:r>
    </w:p>
    <w:p w:rsidR="006D7C9E" w:rsidRPr="000754ED" w:rsidRDefault="006D7C9E" w:rsidP="000754ED">
      <w:pPr>
        <w:pStyle w:val="a9"/>
        <w:shd w:val="clear" w:color="auto" w:fill="FFFFFF"/>
        <w:autoSpaceDE w:val="0"/>
        <w:autoSpaceDN w:val="0"/>
        <w:adjustRightInd w:val="0"/>
        <w:spacing w:line="360" w:lineRule="exact"/>
        <w:ind w:left="0" w:firstLine="709"/>
        <w:jc w:val="both"/>
        <w:rPr>
          <w:rFonts w:ascii="Times New Roman" w:hAnsi="Times New Roman"/>
          <w:sz w:val="28"/>
          <w:szCs w:val="28"/>
        </w:rPr>
      </w:pPr>
    </w:p>
    <w:p w:rsidR="00AF003C" w:rsidRDefault="00AF003C" w:rsidP="00AF003C">
      <w:pPr>
        <w:pStyle w:val="ConsPlusNormal0"/>
        <w:ind w:firstLine="709"/>
        <w:jc w:val="both"/>
        <w:rPr>
          <w:rFonts w:ascii="Times New Roman" w:hAnsi="Times New Roman" w:cs="Times New Roman"/>
          <w:sz w:val="28"/>
          <w:szCs w:val="28"/>
          <w:u w:val="single"/>
        </w:rPr>
      </w:pPr>
    </w:p>
    <w:p w:rsidR="00AF003C" w:rsidRDefault="00AF003C" w:rsidP="00AF003C">
      <w:pPr>
        <w:pStyle w:val="ConsPlusNormal0"/>
        <w:ind w:firstLine="709"/>
        <w:jc w:val="center"/>
        <w:outlineLvl w:val="1"/>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AF003C" w:rsidRDefault="00AF003C" w:rsidP="00AF003C">
      <w:pPr>
        <w:pStyle w:val="ConsPlusNormal0"/>
        <w:ind w:firstLine="709"/>
        <w:jc w:val="center"/>
        <w:outlineLvl w:val="1"/>
        <w:rPr>
          <w:rFonts w:ascii="Times New Roman" w:hAnsi="Times New Roman" w:cs="Times New Roman"/>
          <w:b/>
          <w:sz w:val="28"/>
          <w:szCs w:val="28"/>
        </w:rPr>
      </w:pP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proofErr w:type="gramStart"/>
      <w:r>
        <w:rPr>
          <w:rFonts w:ascii="Times New Roman" w:hAnsi="Times New Roman" w:cs="Times New Roman"/>
          <w:sz w:val="28"/>
          <w:szCs w:val="28"/>
        </w:rPr>
        <w:t>Полное</w:t>
      </w:r>
      <w:proofErr w:type="gramEnd"/>
      <w:r>
        <w:rPr>
          <w:rFonts w:ascii="Times New Roman" w:hAnsi="Times New Roman" w:cs="Times New Roman"/>
          <w:sz w:val="28"/>
          <w:szCs w:val="28"/>
        </w:rPr>
        <w:t xml:space="preserve"> муниципальной услуги: </w:t>
      </w:r>
      <w:r>
        <w:rPr>
          <w:rFonts w:ascii="Times New Roman" w:hAnsi="Times New Roman"/>
          <w:sz w:val="28"/>
          <w:szCs w:val="28"/>
        </w:rPr>
        <w:t>«Дача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r>
        <w:rPr>
          <w:rFonts w:ascii="Times New Roman" w:hAnsi="Times New Roman" w:cs="Times New Roman"/>
          <w:sz w:val="28"/>
          <w:szCs w:val="28"/>
        </w:rPr>
        <w:t xml:space="preserve"> (далее - муниципальная услуга).</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Сокращенное наименование муниципальной услуги: </w:t>
      </w:r>
      <w:r>
        <w:rPr>
          <w:rFonts w:ascii="Times New Roman" w:hAnsi="Times New Roman"/>
          <w:sz w:val="28"/>
          <w:szCs w:val="28"/>
        </w:rPr>
        <w:t>«Дача письменных разъяснений налогоплательщикам и налоговым агентам».</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2.2. Наименование органа, предоставляющего муниципальную услугу: администрация </w:t>
      </w:r>
      <w:r w:rsidR="000754ED">
        <w:rPr>
          <w:rFonts w:ascii="Times New Roman" w:hAnsi="Times New Roman"/>
          <w:sz w:val="28"/>
          <w:szCs w:val="28"/>
        </w:rPr>
        <w:t>сельского поселения «</w:t>
      </w:r>
      <w:proofErr w:type="spellStart"/>
      <w:r w:rsidR="000754ED">
        <w:rPr>
          <w:rFonts w:ascii="Times New Roman" w:hAnsi="Times New Roman"/>
          <w:sz w:val="28"/>
          <w:szCs w:val="28"/>
        </w:rPr>
        <w:t>Казановское</w:t>
      </w:r>
      <w:proofErr w:type="spellEnd"/>
      <w:r w:rsidR="000754ED">
        <w:rPr>
          <w:rFonts w:ascii="Times New Roman" w:hAnsi="Times New Roman"/>
          <w:sz w:val="28"/>
          <w:szCs w:val="28"/>
        </w:rPr>
        <w:t>»</w:t>
      </w:r>
      <w:r>
        <w:rPr>
          <w:rFonts w:ascii="Times New Roman" w:hAnsi="Times New Roman" w:cs="Times New Roman"/>
          <w:sz w:val="28"/>
          <w:szCs w:val="28"/>
        </w:rPr>
        <w:t>.</w:t>
      </w:r>
    </w:p>
    <w:p w:rsidR="00AF003C" w:rsidRDefault="00AF003C" w:rsidP="00AF003C">
      <w:pPr>
        <w:autoSpaceDE w:val="0"/>
        <w:autoSpaceDN w:val="0"/>
        <w:adjustRightInd w:val="0"/>
        <w:ind w:firstLine="709"/>
        <w:jc w:val="both"/>
        <w:rPr>
          <w:sz w:val="28"/>
          <w:szCs w:val="28"/>
        </w:rPr>
      </w:pPr>
      <w:r>
        <w:rPr>
          <w:sz w:val="28"/>
          <w:szCs w:val="28"/>
        </w:rPr>
        <w:t>В предоставлении мун</w:t>
      </w:r>
      <w:r w:rsidR="006D7C9E">
        <w:rPr>
          <w:sz w:val="28"/>
          <w:szCs w:val="28"/>
        </w:rPr>
        <w:t xml:space="preserve">иципальной услуги участвует </w:t>
      </w:r>
      <w:r w:rsidR="006D7C9E" w:rsidRPr="006D7C9E">
        <w:rPr>
          <w:rFonts w:eastAsia="SimSun" w:cs="Mangal"/>
          <w:kern w:val="2"/>
          <w:sz w:val="28"/>
          <w:szCs w:val="28"/>
          <w:lang w:eastAsia="zh-CN" w:bidi="hi-IN"/>
        </w:rPr>
        <w:t>КГАУ «МФЦ Забайкальского края»</w:t>
      </w:r>
    </w:p>
    <w:p w:rsidR="00AF003C"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Заявление на получение муниципальной услуги с комплектом документов принимаются:</w:t>
      </w:r>
    </w:p>
    <w:p w:rsidR="00AF003C"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1) при личной явке:</w:t>
      </w:r>
    </w:p>
    <w:p w:rsidR="00AF003C"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 в Администрации;</w:t>
      </w:r>
    </w:p>
    <w:p w:rsidR="00AF003C"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 в филиалах, отделах, удале</w:t>
      </w:r>
      <w:r w:rsidR="006D7C9E">
        <w:rPr>
          <w:sz w:val="28"/>
          <w:szCs w:val="28"/>
        </w:rPr>
        <w:t xml:space="preserve">нных рабочих местах </w:t>
      </w:r>
      <w:r w:rsidR="006D7C9E" w:rsidRPr="006D7C9E">
        <w:rPr>
          <w:rFonts w:eastAsia="SimSun" w:cs="Mangal"/>
          <w:kern w:val="2"/>
          <w:sz w:val="28"/>
          <w:szCs w:val="28"/>
          <w:lang w:eastAsia="zh-CN" w:bidi="hi-IN"/>
        </w:rPr>
        <w:t>КГАУ «МФЦ Забайкальского края»</w:t>
      </w:r>
      <w:r>
        <w:rPr>
          <w:sz w:val="28"/>
          <w:szCs w:val="28"/>
        </w:rPr>
        <w:t>.</w:t>
      </w:r>
    </w:p>
    <w:p w:rsidR="00AF003C"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2) без личной явки:</w:t>
      </w:r>
    </w:p>
    <w:p w:rsidR="00AF003C"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в электронной форме через ли</w:t>
      </w:r>
      <w:r w:rsidR="006D7C9E">
        <w:rPr>
          <w:sz w:val="28"/>
          <w:szCs w:val="28"/>
        </w:rPr>
        <w:t xml:space="preserve">чный кабинет заявителя на </w:t>
      </w:r>
      <w:r w:rsidR="006D7C9E" w:rsidRPr="006D7C9E">
        <w:rPr>
          <w:rFonts w:eastAsia="SimSun" w:cs="Mangal"/>
          <w:kern w:val="2"/>
          <w:sz w:val="28"/>
          <w:szCs w:val="28"/>
          <w:lang w:eastAsia="zh-CN" w:bidi="hi-IN"/>
        </w:rPr>
        <w:t>КГАУ «МФЦ Забайкальского края»</w:t>
      </w:r>
      <w:r>
        <w:rPr>
          <w:sz w:val="28"/>
          <w:szCs w:val="28"/>
        </w:rPr>
        <w:t>.</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2.3. Результат предоставления муниципальной услуги.</w:t>
      </w:r>
    </w:p>
    <w:p w:rsidR="00AF003C" w:rsidRDefault="00AF003C" w:rsidP="00AF003C">
      <w:pPr>
        <w:ind w:firstLine="709"/>
        <w:jc w:val="both"/>
        <w:rPr>
          <w:sz w:val="28"/>
          <w:szCs w:val="28"/>
        </w:rPr>
      </w:pPr>
      <w:r>
        <w:rPr>
          <w:sz w:val="28"/>
          <w:szCs w:val="28"/>
        </w:rPr>
        <w:t>Результатом предоставления муниципальной услуги являются:</w:t>
      </w:r>
    </w:p>
    <w:p w:rsidR="00AF003C" w:rsidRDefault="00AF003C" w:rsidP="00AF003C">
      <w:pPr>
        <w:ind w:firstLine="709"/>
        <w:jc w:val="both"/>
        <w:rPr>
          <w:sz w:val="28"/>
          <w:szCs w:val="28"/>
        </w:rPr>
      </w:pPr>
      <w:r>
        <w:rPr>
          <w:sz w:val="28"/>
          <w:szCs w:val="28"/>
        </w:rPr>
        <w:t xml:space="preserve">- дача письменных </w:t>
      </w:r>
      <w:r>
        <w:rPr>
          <w:bCs/>
          <w:sz w:val="28"/>
          <w:szCs w:val="28"/>
        </w:rPr>
        <w:t>разъяснений налогоплательщикам и налоговым агентам по вопросам применения муниципальных нормативных правовых а</w:t>
      </w:r>
      <w:r w:rsidR="006D7C9E">
        <w:rPr>
          <w:bCs/>
          <w:sz w:val="28"/>
          <w:szCs w:val="28"/>
        </w:rPr>
        <w:t xml:space="preserve">ктов </w:t>
      </w:r>
      <w:r>
        <w:rPr>
          <w:bCs/>
          <w:sz w:val="28"/>
          <w:szCs w:val="28"/>
        </w:rPr>
        <w:t xml:space="preserve"> о местных налогах и сборах</w:t>
      </w:r>
      <w:r>
        <w:rPr>
          <w:sz w:val="28"/>
          <w:szCs w:val="28"/>
        </w:rPr>
        <w:t>;</w:t>
      </w:r>
    </w:p>
    <w:p w:rsidR="00AF003C" w:rsidRDefault="00AF003C" w:rsidP="00AF003C">
      <w:pPr>
        <w:ind w:firstLine="709"/>
        <w:rPr>
          <w:sz w:val="28"/>
          <w:szCs w:val="28"/>
        </w:rPr>
      </w:pPr>
      <w:r>
        <w:rPr>
          <w:sz w:val="28"/>
          <w:szCs w:val="28"/>
        </w:rPr>
        <w:t>- мотивированный отказ.</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Результат муниципальной услуги предоставляется</w:t>
      </w:r>
      <w:r>
        <w:rPr>
          <w:rFonts w:ascii="Times New Roman" w:hAnsi="Times New Roman" w:cs="Times New Roman"/>
          <w:sz w:val="28"/>
          <w:szCs w:val="28"/>
        </w:rPr>
        <w:br/>
        <w:t>(в соответствии со способом, указанным заявителем при подаче заявления):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 при личной явке: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ОМСУ;</w:t>
      </w:r>
    </w:p>
    <w:p w:rsidR="00AF003C" w:rsidRPr="006D7C9E"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в филиалах, </w:t>
      </w:r>
      <w:r w:rsidRPr="006D7C9E">
        <w:rPr>
          <w:rFonts w:ascii="Times New Roman" w:hAnsi="Times New Roman" w:cs="Times New Roman"/>
          <w:sz w:val="28"/>
          <w:szCs w:val="28"/>
        </w:rPr>
        <w:t>отделах, удаленных р</w:t>
      </w:r>
      <w:r w:rsidR="006D7C9E" w:rsidRPr="006D7C9E">
        <w:rPr>
          <w:rFonts w:ascii="Times New Roman" w:hAnsi="Times New Roman" w:cs="Times New Roman"/>
          <w:sz w:val="28"/>
          <w:szCs w:val="28"/>
        </w:rPr>
        <w:t xml:space="preserve">абочих местах </w:t>
      </w:r>
      <w:r w:rsidR="006D7C9E" w:rsidRPr="006D7C9E">
        <w:rPr>
          <w:rFonts w:ascii="Times New Roman" w:eastAsia="SimSun" w:hAnsi="Times New Roman" w:cs="Times New Roman"/>
          <w:kern w:val="2"/>
          <w:sz w:val="28"/>
          <w:szCs w:val="28"/>
          <w:lang w:eastAsia="zh-CN" w:bidi="hi-IN"/>
        </w:rPr>
        <w:t>КГАУ «МФЦ Забайкальского края»</w:t>
      </w:r>
      <w:r w:rsidRPr="006D7C9E">
        <w:rPr>
          <w:rFonts w:ascii="Times New Roman" w:hAnsi="Times New Roman" w:cs="Times New Roman"/>
          <w:sz w:val="28"/>
          <w:szCs w:val="28"/>
        </w:rPr>
        <w:t>;</w:t>
      </w:r>
    </w:p>
    <w:p w:rsidR="00AF003C" w:rsidRDefault="00AF003C" w:rsidP="00AF003C">
      <w:pPr>
        <w:pStyle w:val="ConsPlusNormal0"/>
        <w:ind w:firstLine="709"/>
        <w:jc w:val="both"/>
        <w:rPr>
          <w:rFonts w:ascii="Times New Roman" w:hAnsi="Times New Roman" w:cs="Times New Roman"/>
          <w:sz w:val="28"/>
          <w:szCs w:val="28"/>
        </w:rPr>
      </w:pPr>
      <w:r w:rsidRPr="006D7C9E">
        <w:rPr>
          <w:rFonts w:ascii="Times New Roman" w:hAnsi="Times New Roman" w:cs="Times New Roman"/>
          <w:sz w:val="28"/>
          <w:szCs w:val="28"/>
        </w:rPr>
        <w:t>2) без личной явки -</w:t>
      </w:r>
      <w:r>
        <w:rPr>
          <w:rFonts w:ascii="Times New Roman" w:hAnsi="Times New Roman" w:cs="Times New Roman"/>
          <w:sz w:val="28"/>
          <w:szCs w:val="28"/>
        </w:rPr>
        <w:t xml:space="preserve"> в электронной форме через личный </w:t>
      </w:r>
      <w:r w:rsidR="006D7C9E">
        <w:rPr>
          <w:rFonts w:ascii="Times New Roman" w:hAnsi="Times New Roman" w:cs="Times New Roman"/>
          <w:sz w:val="28"/>
          <w:szCs w:val="28"/>
        </w:rPr>
        <w:t>кабинет заявителя</w:t>
      </w:r>
      <w:r>
        <w:rPr>
          <w:rFonts w:ascii="Times New Roman" w:hAnsi="Times New Roman" w:cs="Times New Roman"/>
          <w:sz w:val="28"/>
          <w:szCs w:val="28"/>
        </w:rPr>
        <w:t>.</w:t>
      </w:r>
    </w:p>
    <w:p w:rsidR="00AF003C" w:rsidRDefault="00AF003C" w:rsidP="00AF003C">
      <w:pPr>
        <w:ind w:firstLine="709"/>
        <w:rPr>
          <w:sz w:val="28"/>
          <w:szCs w:val="28"/>
        </w:rPr>
      </w:pPr>
      <w:r>
        <w:rPr>
          <w:sz w:val="28"/>
          <w:szCs w:val="28"/>
        </w:rPr>
        <w:t>2.4. Срок предоставления муниципальной услуги.</w:t>
      </w:r>
    </w:p>
    <w:p w:rsidR="00AF003C" w:rsidRDefault="00AF003C" w:rsidP="00AF003C">
      <w:pPr>
        <w:autoSpaceDE w:val="0"/>
        <w:autoSpaceDN w:val="0"/>
        <w:adjustRightInd w:val="0"/>
        <w:ind w:firstLine="708"/>
        <w:jc w:val="both"/>
        <w:rPr>
          <w:sz w:val="28"/>
          <w:szCs w:val="28"/>
        </w:rPr>
      </w:pPr>
      <w:bookmarkStart w:id="2" w:name="P62"/>
      <w:bookmarkEnd w:id="2"/>
      <w:r>
        <w:rPr>
          <w:sz w:val="28"/>
          <w:szCs w:val="28"/>
        </w:rPr>
        <w:lastRenderedPageBreak/>
        <w:t>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двух месяцев со дня поступления соответствующего обращения. По решению руководителя (заместителя руководителя) администрации указанный срок может быть продлен, но не более чем на один месяц.</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AF003C" w:rsidRDefault="00AF003C" w:rsidP="00AF003C">
      <w:pPr>
        <w:autoSpaceDE w:val="0"/>
        <w:autoSpaceDN w:val="0"/>
        <w:adjustRightInd w:val="0"/>
        <w:ind w:firstLine="708"/>
        <w:jc w:val="both"/>
        <w:rPr>
          <w:sz w:val="28"/>
          <w:szCs w:val="28"/>
        </w:rPr>
      </w:pPr>
      <w:r>
        <w:rPr>
          <w:sz w:val="28"/>
          <w:szCs w:val="28"/>
        </w:rPr>
        <w:t>2.5. Перечень нормативных правовых актов, регулирующих предоставление муниципальной услуги, размещается на официальном сайте органа, администрации, в федеральном реестре и на Едином портале государственных и муниципальных услуг (функций).</w:t>
      </w:r>
    </w:p>
    <w:p w:rsidR="00AF003C" w:rsidRDefault="00AF003C" w:rsidP="00AF003C">
      <w:pPr>
        <w:tabs>
          <w:tab w:val="left" w:pos="142"/>
          <w:tab w:val="left" w:pos="284"/>
        </w:tabs>
        <w:ind w:firstLine="709"/>
        <w:jc w:val="both"/>
        <w:rPr>
          <w:sz w:val="28"/>
          <w:szCs w:val="28"/>
        </w:rPr>
      </w:pPr>
      <w:bookmarkStart w:id="3" w:name="P72"/>
      <w:bookmarkEnd w:id="3"/>
      <w:r>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F003C" w:rsidRDefault="00AF003C" w:rsidP="00AF003C">
      <w:pPr>
        <w:pStyle w:val="ConsPlusNormal0"/>
        <w:ind w:firstLine="709"/>
        <w:jc w:val="both"/>
        <w:rPr>
          <w:rFonts w:ascii="Times New Roman" w:hAnsi="Times New Roman" w:cs="Times New Roman"/>
          <w:sz w:val="28"/>
          <w:szCs w:val="28"/>
          <w:lang w:eastAsia="ru-RU"/>
        </w:rPr>
      </w:pPr>
      <w:r>
        <w:rPr>
          <w:rFonts w:ascii="Times New Roman" w:hAnsi="Times New Roman" w:cs="Times New Roman"/>
          <w:sz w:val="28"/>
          <w:szCs w:val="28"/>
        </w:rPr>
        <w:t>2.6.1. Письменное обращение заявителя о даче письменных разъяснений по вопросам применения муниципальных правовых актов о налогах и сборах согласно приложению 1 к Административному регламенту (далее - обращение).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предоставления муниципальной услуги является изложенное в свободной форме обращение заявителя, поступившее в местную администрацию, о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Заявитель в своем письменном обращении в обязательном порядке указывает:</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организации или фамилия, имя, отчество (при наличии) гражданина, направившего обращение;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полный почтовый адрес заявителя, по которому должен быть направлен ответ;</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содержание обращения;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подпись лица;</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дата обращения.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случае необходимости в подтверждение своих доводов заявитель прилагает к письменному обращению документы и материалы либо их копии.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AF003C" w:rsidRDefault="00AF003C" w:rsidP="00AF003C">
      <w:pPr>
        <w:autoSpaceDE w:val="0"/>
        <w:autoSpaceDN w:val="0"/>
        <w:adjustRightInd w:val="0"/>
        <w:ind w:firstLine="709"/>
        <w:jc w:val="both"/>
        <w:rPr>
          <w:sz w:val="28"/>
          <w:szCs w:val="28"/>
        </w:rPr>
      </w:pPr>
      <w:r>
        <w:rPr>
          <w:sz w:val="28"/>
          <w:szCs w:val="28"/>
        </w:rPr>
        <w:lastRenderedPageBreak/>
        <w:t xml:space="preserve">2.6.2. </w:t>
      </w:r>
      <w:proofErr w:type="gramStart"/>
      <w:r>
        <w:rPr>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 (предоставляется при личном обращении заявителя в администрацию.</w:t>
      </w:r>
      <w:proofErr w:type="gramEnd"/>
    </w:p>
    <w:p w:rsidR="00AF003C" w:rsidRDefault="00AF003C" w:rsidP="00AF003C">
      <w:pPr>
        <w:ind w:firstLine="709"/>
        <w:jc w:val="both"/>
        <w:rPr>
          <w:sz w:val="28"/>
          <w:szCs w:val="28"/>
        </w:rPr>
      </w:pPr>
      <w:r>
        <w:rPr>
          <w:rStyle w:val="FontStyle32"/>
          <w:rFonts w:eastAsiaTheme="majorEastAsia"/>
          <w:sz w:val="28"/>
          <w:szCs w:val="28"/>
        </w:rPr>
        <w:t xml:space="preserve">2.7. </w:t>
      </w:r>
      <w:r>
        <w:rPr>
          <w:sz w:val="28"/>
          <w:szCs w:val="28"/>
        </w:rPr>
        <w:t>Для получения муниципальной услуги не требуется предоставление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AF003C" w:rsidRDefault="00AF003C" w:rsidP="00AF003C">
      <w:pPr>
        <w:ind w:firstLine="709"/>
        <w:jc w:val="both"/>
        <w:rPr>
          <w:sz w:val="28"/>
          <w:szCs w:val="28"/>
        </w:rPr>
      </w:pPr>
      <w:r>
        <w:rPr>
          <w:sz w:val="28"/>
          <w:szCs w:val="28"/>
        </w:rPr>
        <w:t>Органы, предоставляющие муниципальную услугу, не вправе требовать от заявителя:</w:t>
      </w:r>
    </w:p>
    <w:p w:rsidR="00AF003C" w:rsidRDefault="00AF003C" w:rsidP="00AF003C">
      <w:pPr>
        <w:pStyle w:val="a9"/>
        <w:numPr>
          <w:ilvl w:val="0"/>
          <w:numId w:val="1"/>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F003C" w:rsidRDefault="00AF003C" w:rsidP="00AF003C">
      <w:pPr>
        <w:pStyle w:val="a9"/>
        <w:numPr>
          <w:ilvl w:val="0"/>
          <w:numId w:val="1"/>
        </w:numPr>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AF003C" w:rsidRDefault="00AF003C" w:rsidP="00AF003C">
      <w:pPr>
        <w:pStyle w:val="a9"/>
        <w:tabs>
          <w:tab w:val="left" w:pos="720"/>
        </w:tabs>
        <w:spacing w:after="0" w:line="240" w:lineRule="auto"/>
        <w:ind w:left="0"/>
        <w:jc w:val="both"/>
        <w:rPr>
          <w:rFonts w:ascii="Times New Roman" w:hAnsi="Times New Roman"/>
          <w:sz w:val="28"/>
          <w:szCs w:val="28"/>
        </w:rPr>
      </w:pPr>
      <w:r>
        <w:rPr>
          <w:rFonts w:ascii="Times New Roman" w:hAnsi="Times New Roman"/>
          <w:sz w:val="28"/>
          <w:szCs w:val="28"/>
        </w:rPr>
        <w:tab/>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F003C" w:rsidRDefault="00AF003C" w:rsidP="00AF003C">
      <w:pPr>
        <w:pStyle w:val="a9"/>
        <w:tabs>
          <w:tab w:val="left" w:pos="720"/>
        </w:tabs>
        <w:spacing w:after="0" w:line="240" w:lineRule="auto"/>
        <w:ind w:left="0"/>
        <w:jc w:val="both"/>
        <w:rPr>
          <w:rFonts w:ascii="Times New Roman" w:hAnsi="Times New Roman"/>
          <w:sz w:val="28"/>
          <w:szCs w:val="28"/>
        </w:rPr>
      </w:pPr>
      <w:r>
        <w:rPr>
          <w:rFonts w:ascii="Times New Roman" w:hAnsi="Times New Roman"/>
          <w:sz w:val="28"/>
          <w:szCs w:val="28"/>
        </w:rPr>
        <w:tab/>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F003C" w:rsidRDefault="00AF003C" w:rsidP="00AF003C">
      <w:pPr>
        <w:pStyle w:val="a9"/>
        <w:tabs>
          <w:tab w:val="left" w:pos="720"/>
        </w:tabs>
        <w:spacing w:after="0" w:line="240" w:lineRule="auto"/>
        <w:ind w:left="0"/>
        <w:jc w:val="both"/>
        <w:rPr>
          <w:rFonts w:ascii="Times New Roman" w:hAnsi="Times New Roman"/>
          <w:sz w:val="28"/>
          <w:szCs w:val="28"/>
        </w:rPr>
      </w:pPr>
      <w:r>
        <w:rPr>
          <w:rFonts w:ascii="Times New Roman" w:hAnsi="Times New Roman"/>
          <w:sz w:val="28"/>
          <w:szCs w:val="28"/>
        </w:rPr>
        <w:tab/>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AF003C" w:rsidRDefault="00AF003C" w:rsidP="00AF003C">
      <w:pPr>
        <w:pStyle w:val="a9"/>
        <w:tabs>
          <w:tab w:val="left" w:pos="720"/>
        </w:tabs>
        <w:spacing w:after="0" w:line="240" w:lineRule="auto"/>
        <w:ind w:left="0"/>
        <w:jc w:val="both"/>
        <w:rPr>
          <w:rFonts w:ascii="Times New Roman" w:hAnsi="Times New Roman"/>
          <w:sz w:val="28"/>
          <w:szCs w:val="28"/>
        </w:rPr>
      </w:pPr>
      <w:r>
        <w:rPr>
          <w:rFonts w:ascii="Times New Roman" w:hAnsi="Times New Roman"/>
          <w:sz w:val="28"/>
          <w:szCs w:val="28"/>
        </w:rPr>
        <w:tab/>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F003C" w:rsidRDefault="00AF003C" w:rsidP="00AF003C">
      <w:pPr>
        <w:pStyle w:val="a9"/>
        <w:spacing w:after="0" w:line="240" w:lineRule="auto"/>
        <w:ind w:left="0"/>
        <w:jc w:val="both"/>
        <w:rPr>
          <w:rFonts w:ascii="Times New Roman" w:hAnsi="Times New Roman"/>
          <w:sz w:val="28"/>
          <w:szCs w:val="28"/>
        </w:rPr>
      </w:pPr>
      <w:r>
        <w:rPr>
          <w:rFonts w:ascii="Times New Roman" w:hAnsi="Times New Roman"/>
          <w:sz w:val="28"/>
          <w:szCs w:val="28"/>
        </w:rPr>
        <w:lastRenderedPageBreak/>
        <w:tab/>
      </w:r>
      <w:proofErr w:type="gramStart"/>
      <w:r>
        <w:rPr>
          <w:rFonts w:ascii="Times New Roman" w:hAnsi="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Pr>
          <w:rFonts w:ascii="Times New Roman" w:hAnsi="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F003C" w:rsidRDefault="00AF003C" w:rsidP="00AF003C">
      <w:pPr>
        <w:pStyle w:val="ConsPlusNormal0"/>
        <w:ind w:firstLine="709"/>
        <w:jc w:val="both"/>
        <w:rPr>
          <w:rFonts w:ascii="Times New Roman" w:hAnsi="Times New Roman" w:cs="Times New Roman"/>
          <w:sz w:val="28"/>
          <w:szCs w:val="28"/>
        </w:rPr>
      </w:pPr>
      <w:bookmarkStart w:id="4" w:name="P88"/>
      <w:bookmarkEnd w:id="4"/>
      <w:r>
        <w:rPr>
          <w:rFonts w:ascii="Times New Roman" w:hAnsi="Times New Roman" w:cs="Times New Roman"/>
          <w:sz w:val="28"/>
          <w:szCs w:val="28"/>
        </w:rPr>
        <w:t>2.8. Исчерпывающий перечень оснований для отказа в приеме документов, необходимых для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Оснований для отказа в приеме документов, необходимых для предоставления администрацией муниципальной услуги, законодательством Российской Федерации не предусмотрено.</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2.9. Исчерпывающий перечень оснований для отказа в предоставлении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предоставлении муниципальной услуги отказывается в следующих случаях:</w:t>
      </w:r>
    </w:p>
    <w:p w:rsidR="00AF003C" w:rsidRDefault="00AF003C" w:rsidP="00AF003C">
      <w:pPr>
        <w:pStyle w:val="ConsPlusNormal0"/>
        <w:ind w:firstLine="709"/>
        <w:jc w:val="both"/>
        <w:rPr>
          <w:rFonts w:ascii="Times New Roman" w:hAnsi="Times New Roman" w:cs="Times New Roman"/>
          <w:sz w:val="28"/>
          <w:szCs w:val="28"/>
        </w:rPr>
      </w:pPr>
      <w:bookmarkStart w:id="5" w:name="P92"/>
      <w:bookmarkEnd w:id="5"/>
      <w:r>
        <w:rPr>
          <w:rFonts w:ascii="Times New Roman" w:hAnsi="Times New Roman" w:cs="Times New Roman"/>
          <w:sz w:val="28"/>
          <w:szCs w:val="28"/>
        </w:rPr>
        <w:t>2.9.1. Если в письменном обращении не указана фамилия гражданина, направившего обращение, или почтовый адрес, по которому должен быть направлен ответ, ответ на обращение не дается.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2.9.2. </w:t>
      </w:r>
      <w:proofErr w:type="gramStart"/>
      <w:r>
        <w:rPr>
          <w:rFonts w:ascii="Times New Roman" w:hAnsi="Times New Roman" w:cs="Times New Roman"/>
          <w:sz w:val="28"/>
          <w:szCs w:val="28"/>
        </w:rPr>
        <w:t>Если текст письменного обращения не поддается прочтению, ответ на обращение не дается, также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roofErr w:type="gramEnd"/>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2.9.3. </w:t>
      </w:r>
      <w:proofErr w:type="gramStart"/>
      <w:r>
        <w:rPr>
          <w:rFonts w:ascii="Times New Roman" w:hAnsi="Times New Roman" w:cs="Times New Roman"/>
          <w:sz w:val="28"/>
          <w:szCs w:val="28"/>
        </w:rPr>
        <w:t>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условии</w:t>
      </w:r>
      <w:proofErr w:type="gramEnd"/>
      <w:r>
        <w:rPr>
          <w:rFonts w:ascii="Times New Roman" w:hAnsi="Times New Roman" w:cs="Times New Roman"/>
          <w:sz w:val="28"/>
          <w:szCs w:val="28"/>
        </w:rPr>
        <w:t>,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2.9.4.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3" w:history="1">
        <w:r>
          <w:rPr>
            <w:rStyle w:val="a3"/>
            <w:sz w:val="28"/>
            <w:szCs w:val="28"/>
          </w:rPr>
          <w:t>тайну</w:t>
        </w:r>
      </w:hyperlink>
      <w:r>
        <w:rPr>
          <w:rFonts w:ascii="Times New Roman" w:hAnsi="Times New Roman" w:cs="Times New Roman"/>
          <w:sz w:val="28"/>
          <w:szCs w:val="28"/>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2.9.5.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2.9.6. Основанием для отказа в рассмотрении обращений, поступивших в форме электронных сообщений, помимо оснований, указанных в </w:t>
      </w:r>
      <w:hyperlink r:id="rId14" w:anchor="P92#P92" w:history="1">
        <w:r>
          <w:rPr>
            <w:rStyle w:val="a3"/>
            <w:sz w:val="28"/>
            <w:szCs w:val="28"/>
          </w:rPr>
          <w:t>пунктах 2.9.1</w:t>
        </w:r>
      </w:hyperlink>
      <w:r>
        <w:rPr>
          <w:rFonts w:ascii="Times New Roman" w:hAnsi="Times New Roman" w:cs="Times New Roman"/>
          <w:sz w:val="28"/>
          <w:szCs w:val="28"/>
        </w:rPr>
        <w:t xml:space="preserve"> - </w:t>
      </w:r>
      <w:hyperlink r:id="rId15" w:anchor="P96#P96" w:history="1">
        <w:r>
          <w:rPr>
            <w:rStyle w:val="a3"/>
            <w:sz w:val="28"/>
            <w:szCs w:val="28"/>
          </w:rPr>
          <w:t>2.10.5</w:t>
        </w:r>
      </w:hyperlink>
      <w:r>
        <w:rPr>
          <w:rFonts w:ascii="Times New Roman" w:hAnsi="Times New Roman" w:cs="Times New Roman"/>
          <w:sz w:val="28"/>
          <w:szCs w:val="28"/>
        </w:rPr>
        <w:t xml:space="preserve"> Административного регламента, также может являться указание автором недействительных сведений о себе и (или) адреса для ответа.</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2.9.7. Заявитель вправе вновь направить обращение в администрацию в случае, если причины, по которым ответ по существу поставленных в обращении вопросов не мог быть дан, в последующем были устранены.</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2.10. Размер платы, взимаемой с заявителя при предоставлении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осуществляется на бесплатной основе.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2.12. Срок регистрации запроса заявителя о предоставлении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Обращение подлежит обязательной регистрации в течение 1 рабочего дня с момента его поступления в администрацию.</w:t>
      </w:r>
    </w:p>
    <w:p w:rsidR="00AF003C" w:rsidRDefault="00AF003C" w:rsidP="00AF003C">
      <w:pPr>
        <w:ind w:firstLine="709"/>
        <w:jc w:val="both"/>
        <w:rPr>
          <w:sz w:val="28"/>
          <w:szCs w:val="28"/>
        </w:rPr>
      </w:pPr>
      <w:r>
        <w:rPr>
          <w:sz w:val="28"/>
          <w:szCs w:val="28"/>
        </w:rPr>
        <w:t>при личном обращении - 1 рабочий день;</w:t>
      </w:r>
    </w:p>
    <w:p w:rsidR="00AF003C" w:rsidRDefault="00AF003C" w:rsidP="00AF003C">
      <w:pPr>
        <w:ind w:firstLine="709"/>
        <w:jc w:val="both"/>
        <w:rPr>
          <w:sz w:val="28"/>
          <w:szCs w:val="28"/>
        </w:rPr>
      </w:pPr>
      <w:r>
        <w:rPr>
          <w:sz w:val="28"/>
          <w:szCs w:val="28"/>
        </w:rPr>
        <w:t>при направлении запроса на бумажном носителе из МФЦ в администрацию - в день поступления запроса в Администрацию;</w:t>
      </w:r>
    </w:p>
    <w:p w:rsidR="00AF003C" w:rsidRDefault="00AF003C" w:rsidP="00AF003C">
      <w:pPr>
        <w:ind w:firstLine="709"/>
        <w:jc w:val="both"/>
        <w:rPr>
          <w:sz w:val="28"/>
          <w:szCs w:val="28"/>
        </w:rPr>
      </w:pPr>
      <w:r>
        <w:rPr>
          <w:sz w:val="28"/>
          <w:szCs w:val="28"/>
        </w:rPr>
        <w:t>при направлении запроса в форме электронного документа - в де</w:t>
      </w:r>
      <w:r w:rsidR="006D7C9E">
        <w:rPr>
          <w:sz w:val="28"/>
          <w:szCs w:val="28"/>
        </w:rPr>
        <w:t>нь поступления запроса</w:t>
      </w:r>
      <w:r>
        <w:rPr>
          <w:sz w:val="28"/>
          <w:szCs w:val="28"/>
        </w:rPr>
        <w:t>, или на следующий рабочий день (в случае направления документов в нерабочее время, в выходные, праздничные дни).</w:t>
      </w:r>
    </w:p>
    <w:p w:rsidR="00AF003C" w:rsidRDefault="00AF003C" w:rsidP="00AF003C">
      <w:pPr>
        <w:tabs>
          <w:tab w:val="left" w:pos="142"/>
          <w:tab w:val="left" w:pos="284"/>
        </w:tabs>
        <w:ind w:firstLine="709"/>
        <w:jc w:val="both"/>
        <w:rPr>
          <w:sz w:val="28"/>
          <w:szCs w:val="28"/>
        </w:rPr>
      </w:pPr>
      <w:bookmarkStart w:id="6" w:name="sub_1222"/>
      <w:r>
        <w:rPr>
          <w:sz w:val="28"/>
          <w:szCs w:val="28"/>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F003C" w:rsidRDefault="00AF003C" w:rsidP="00AF003C">
      <w:pPr>
        <w:tabs>
          <w:tab w:val="left" w:pos="142"/>
          <w:tab w:val="left" w:pos="284"/>
        </w:tabs>
        <w:ind w:firstLine="709"/>
        <w:jc w:val="both"/>
        <w:rPr>
          <w:sz w:val="28"/>
          <w:szCs w:val="28"/>
        </w:rPr>
      </w:pPr>
      <w:r>
        <w:rPr>
          <w:sz w:val="28"/>
          <w:szCs w:val="28"/>
        </w:rPr>
        <w:t>2.13.1. Предоставление муниципальной услуги осуществляется в специально выделенных для этих целей помещениях ОМСУ или в МФЦ.</w:t>
      </w:r>
    </w:p>
    <w:p w:rsidR="00AF003C" w:rsidRDefault="00AF003C" w:rsidP="00AF003C">
      <w:pPr>
        <w:tabs>
          <w:tab w:val="left" w:pos="142"/>
          <w:tab w:val="left" w:pos="284"/>
        </w:tabs>
        <w:ind w:firstLine="709"/>
        <w:jc w:val="both"/>
        <w:rPr>
          <w:ins w:id="7" w:author="Юлия Александровна Павлова" w:date="2020-05-15T11:40:00Z"/>
          <w:sz w:val="28"/>
          <w:szCs w:val="28"/>
        </w:rPr>
      </w:pPr>
      <w:r>
        <w:rPr>
          <w:sz w:val="28"/>
          <w:szCs w:val="28"/>
        </w:rPr>
        <w:lastRenderedPageBreak/>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F003C" w:rsidRDefault="00AF003C" w:rsidP="00AF003C">
      <w:pPr>
        <w:tabs>
          <w:tab w:val="left" w:pos="142"/>
          <w:tab w:val="left" w:pos="284"/>
        </w:tabs>
        <w:ind w:firstLine="709"/>
        <w:jc w:val="both"/>
        <w:rPr>
          <w:sz w:val="28"/>
          <w:szCs w:val="28"/>
        </w:rPr>
      </w:pPr>
      <w:r>
        <w:rPr>
          <w:sz w:val="28"/>
          <w:szCs w:val="28"/>
        </w:rPr>
        <w:t>2.13.3.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F003C" w:rsidRDefault="00AF003C" w:rsidP="00AF003C">
      <w:pPr>
        <w:tabs>
          <w:tab w:val="left" w:pos="142"/>
          <w:tab w:val="left" w:pos="284"/>
        </w:tabs>
        <w:ind w:firstLine="709"/>
        <w:jc w:val="both"/>
        <w:rPr>
          <w:strike/>
          <w:sz w:val="28"/>
          <w:szCs w:val="28"/>
        </w:rPr>
      </w:pPr>
      <w:r>
        <w:rPr>
          <w:sz w:val="28"/>
          <w:szCs w:val="28"/>
        </w:rPr>
        <w:t>2.13.4.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F003C" w:rsidRDefault="00AF003C" w:rsidP="00AF003C">
      <w:pPr>
        <w:tabs>
          <w:tab w:val="left" w:pos="142"/>
          <w:tab w:val="left" w:pos="284"/>
        </w:tabs>
        <w:ind w:firstLine="709"/>
        <w:jc w:val="both"/>
        <w:rPr>
          <w:sz w:val="28"/>
          <w:szCs w:val="28"/>
        </w:rPr>
      </w:pPr>
      <w:r>
        <w:rPr>
          <w:sz w:val="28"/>
          <w:szCs w:val="28"/>
        </w:rPr>
        <w:t>2.13.5. Вход в здание (помещение) и выход из него оборудуются лестницами с поручнями и пандусами для передвижения детских и инвалидных колясок.</w:t>
      </w:r>
    </w:p>
    <w:p w:rsidR="00AF003C" w:rsidRDefault="00AF003C" w:rsidP="00AF003C">
      <w:pPr>
        <w:tabs>
          <w:tab w:val="left" w:pos="142"/>
          <w:tab w:val="left" w:pos="284"/>
        </w:tabs>
        <w:ind w:firstLine="709"/>
        <w:jc w:val="both"/>
        <w:rPr>
          <w:sz w:val="28"/>
          <w:szCs w:val="28"/>
        </w:rPr>
      </w:pPr>
      <w:r>
        <w:rPr>
          <w:sz w:val="28"/>
          <w:szCs w:val="28"/>
        </w:rPr>
        <w:t>2.13.6. В помещении организуется бесплатный туалет для посетителей, в том числе туалет, предназначенный для инвалидов.</w:t>
      </w:r>
    </w:p>
    <w:p w:rsidR="00AF003C" w:rsidRDefault="00AF003C" w:rsidP="00AF003C">
      <w:pPr>
        <w:tabs>
          <w:tab w:val="left" w:pos="142"/>
          <w:tab w:val="left" w:pos="284"/>
        </w:tabs>
        <w:ind w:firstLine="709"/>
        <w:jc w:val="both"/>
        <w:rPr>
          <w:sz w:val="28"/>
          <w:szCs w:val="28"/>
        </w:rPr>
      </w:pPr>
      <w:r>
        <w:rPr>
          <w:sz w:val="28"/>
          <w:szCs w:val="28"/>
        </w:rPr>
        <w:t>2.13.7.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AF003C" w:rsidRDefault="00AF003C" w:rsidP="00AF003C">
      <w:pPr>
        <w:tabs>
          <w:tab w:val="left" w:pos="142"/>
          <w:tab w:val="left" w:pos="284"/>
        </w:tabs>
        <w:ind w:firstLine="709"/>
        <w:jc w:val="both"/>
        <w:rPr>
          <w:sz w:val="28"/>
          <w:szCs w:val="28"/>
        </w:rPr>
      </w:pPr>
      <w:r>
        <w:rPr>
          <w:sz w:val="28"/>
          <w:szCs w:val="28"/>
        </w:rPr>
        <w:t>2.13.8.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F003C" w:rsidRDefault="00AF003C" w:rsidP="00AF003C">
      <w:pPr>
        <w:tabs>
          <w:tab w:val="left" w:pos="142"/>
          <w:tab w:val="left" w:pos="284"/>
        </w:tabs>
        <w:ind w:firstLine="709"/>
        <w:jc w:val="both"/>
        <w:rPr>
          <w:sz w:val="28"/>
          <w:szCs w:val="28"/>
        </w:rPr>
      </w:pPr>
      <w:r>
        <w:rPr>
          <w:sz w:val="28"/>
          <w:szCs w:val="28"/>
        </w:rPr>
        <w:t xml:space="preserve">2.13.9.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AF003C" w:rsidRDefault="00AF003C" w:rsidP="00AF003C">
      <w:pPr>
        <w:tabs>
          <w:tab w:val="left" w:pos="142"/>
          <w:tab w:val="left" w:pos="284"/>
        </w:tabs>
        <w:ind w:firstLine="709"/>
        <w:jc w:val="both"/>
        <w:rPr>
          <w:sz w:val="28"/>
          <w:szCs w:val="28"/>
        </w:rPr>
      </w:pPr>
      <w:r>
        <w:rPr>
          <w:sz w:val="28"/>
          <w:szCs w:val="28"/>
        </w:rPr>
        <w:t>2.13.10. Оборудование мест повышенного удобства с дополнительным местом для собаки-проводника и устрой</w:t>
      </w:r>
      <w:proofErr w:type="gramStart"/>
      <w:r>
        <w:rPr>
          <w:sz w:val="28"/>
          <w:szCs w:val="28"/>
        </w:rPr>
        <w:t>ств дл</w:t>
      </w:r>
      <w:proofErr w:type="gramEnd"/>
      <w:r>
        <w:rPr>
          <w:sz w:val="28"/>
          <w:szCs w:val="28"/>
        </w:rPr>
        <w:t>я передвижения инвалида (костылей, ходунков).</w:t>
      </w:r>
    </w:p>
    <w:p w:rsidR="00AF003C" w:rsidRDefault="00AF003C" w:rsidP="00AF003C">
      <w:pPr>
        <w:tabs>
          <w:tab w:val="left" w:pos="142"/>
          <w:tab w:val="left" w:pos="284"/>
        </w:tabs>
        <w:ind w:firstLine="709"/>
        <w:jc w:val="both"/>
        <w:rPr>
          <w:sz w:val="28"/>
          <w:szCs w:val="28"/>
        </w:rPr>
      </w:pPr>
      <w:r>
        <w:rPr>
          <w:sz w:val="28"/>
          <w:szCs w:val="28"/>
        </w:rPr>
        <w:t>2.13.11.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F003C" w:rsidRDefault="00AF003C" w:rsidP="00AF003C">
      <w:pPr>
        <w:tabs>
          <w:tab w:val="left" w:pos="142"/>
          <w:tab w:val="left" w:pos="284"/>
        </w:tabs>
        <w:ind w:firstLine="709"/>
        <w:jc w:val="both"/>
        <w:rPr>
          <w:sz w:val="28"/>
          <w:szCs w:val="28"/>
        </w:rPr>
      </w:pPr>
      <w:r>
        <w:rPr>
          <w:sz w:val="28"/>
          <w:szCs w:val="28"/>
        </w:rPr>
        <w:t xml:space="preserve">2.13.12. Помещения приема и выдачи документов должны предусматривать места для ожидания, информирования и приема заявителей. </w:t>
      </w:r>
    </w:p>
    <w:p w:rsidR="00AF003C" w:rsidRDefault="00AF003C" w:rsidP="00AF003C">
      <w:pPr>
        <w:tabs>
          <w:tab w:val="left" w:pos="142"/>
          <w:tab w:val="left" w:pos="284"/>
        </w:tabs>
        <w:ind w:firstLine="709"/>
        <w:jc w:val="both"/>
        <w:rPr>
          <w:ins w:id="8" w:author="Юлия Александровна Павлова" w:date="2020-05-15T11:40:00Z"/>
          <w:sz w:val="28"/>
          <w:szCs w:val="28"/>
        </w:rPr>
      </w:pPr>
      <w:r>
        <w:rPr>
          <w:sz w:val="28"/>
          <w:szCs w:val="28"/>
        </w:rPr>
        <w:t xml:space="preserve">2.13.13.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w:t>
      </w:r>
      <w:r>
        <w:rPr>
          <w:sz w:val="28"/>
          <w:szCs w:val="28"/>
        </w:rPr>
        <w:lastRenderedPageBreak/>
        <w:t>актуальную и исчерпывающую информацию, необходимую для получения муниципальной услуги, и информацию о часах приема заявлений.</w:t>
      </w:r>
    </w:p>
    <w:p w:rsidR="00AF003C" w:rsidRDefault="00AF003C" w:rsidP="00AF003C">
      <w:pPr>
        <w:tabs>
          <w:tab w:val="left" w:pos="142"/>
          <w:tab w:val="left" w:pos="284"/>
        </w:tabs>
        <w:ind w:firstLine="709"/>
        <w:jc w:val="both"/>
        <w:rPr>
          <w:sz w:val="28"/>
          <w:szCs w:val="28"/>
        </w:rPr>
      </w:pPr>
      <w:r>
        <w:rPr>
          <w:sz w:val="28"/>
          <w:szCs w:val="28"/>
        </w:rPr>
        <w:t>2.13.14.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F003C" w:rsidRDefault="00AF003C" w:rsidP="00AF003C">
      <w:pPr>
        <w:tabs>
          <w:tab w:val="left" w:pos="142"/>
          <w:tab w:val="left" w:pos="284"/>
        </w:tabs>
        <w:ind w:firstLine="709"/>
        <w:jc w:val="both"/>
        <w:rPr>
          <w:sz w:val="28"/>
          <w:szCs w:val="28"/>
        </w:rPr>
      </w:pPr>
      <w:r>
        <w:rPr>
          <w:sz w:val="28"/>
          <w:szCs w:val="28"/>
        </w:rPr>
        <w:t>2.14. Показатели доступности и качества муниципальной услуги.</w:t>
      </w:r>
    </w:p>
    <w:p w:rsidR="00AF003C" w:rsidRDefault="00AF003C" w:rsidP="00AF003C">
      <w:pPr>
        <w:tabs>
          <w:tab w:val="left" w:pos="142"/>
          <w:tab w:val="left" w:pos="284"/>
        </w:tabs>
        <w:ind w:firstLine="709"/>
        <w:jc w:val="both"/>
        <w:rPr>
          <w:sz w:val="28"/>
          <w:szCs w:val="28"/>
        </w:rPr>
      </w:pPr>
      <w:r>
        <w:rPr>
          <w:sz w:val="28"/>
          <w:szCs w:val="28"/>
        </w:rPr>
        <w:t>2.14.1. Показатели доступности муниципальной услуги (общие, применимые в отношении всех заявителей):</w:t>
      </w:r>
    </w:p>
    <w:p w:rsidR="00AF003C" w:rsidRDefault="00AF003C" w:rsidP="00AF003C">
      <w:pPr>
        <w:tabs>
          <w:tab w:val="left" w:pos="142"/>
          <w:tab w:val="left" w:pos="284"/>
        </w:tabs>
        <w:ind w:firstLine="709"/>
        <w:jc w:val="both"/>
        <w:rPr>
          <w:sz w:val="28"/>
          <w:szCs w:val="28"/>
        </w:rPr>
      </w:pPr>
      <w:r>
        <w:rPr>
          <w:sz w:val="28"/>
          <w:szCs w:val="28"/>
        </w:rPr>
        <w:t>1) транспортная доступность к месту предоставления муниципальной услуги;</w:t>
      </w:r>
    </w:p>
    <w:p w:rsidR="00AF003C" w:rsidRDefault="00AF003C" w:rsidP="00AF003C">
      <w:pPr>
        <w:tabs>
          <w:tab w:val="left" w:pos="142"/>
          <w:tab w:val="left" w:pos="284"/>
        </w:tabs>
        <w:ind w:firstLine="709"/>
        <w:jc w:val="both"/>
        <w:rPr>
          <w:sz w:val="28"/>
          <w:szCs w:val="28"/>
        </w:rPr>
      </w:pPr>
      <w:r>
        <w:rPr>
          <w:sz w:val="28"/>
          <w:szCs w:val="28"/>
        </w:rPr>
        <w:t>2) наличие указателей, обеспечивающих беспрепятственный доступ к помещениям, в которых предоставляется услуга;</w:t>
      </w:r>
    </w:p>
    <w:p w:rsidR="00AF003C" w:rsidRDefault="00AF003C" w:rsidP="00AF003C">
      <w:pPr>
        <w:tabs>
          <w:tab w:val="left" w:pos="142"/>
          <w:tab w:val="left" w:pos="284"/>
        </w:tabs>
        <w:ind w:firstLine="709"/>
        <w:jc w:val="both"/>
        <w:rPr>
          <w:sz w:val="28"/>
          <w:szCs w:val="28"/>
        </w:rPr>
      </w:pPr>
      <w:r>
        <w:rPr>
          <w:sz w:val="28"/>
          <w:szCs w:val="28"/>
        </w:rPr>
        <w:t>3) возможность получения полной и достоверной информации о государственной услуге в ОМСУ, МФЦ, по телефону, на официальном сайте органа, предоставляющего услуг</w:t>
      </w:r>
      <w:r w:rsidR="006D7C9E">
        <w:rPr>
          <w:sz w:val="28"/>
          <w:szCs w:val="28"/>
        </w:rPr>
        <w:t>у</w:t>
      </w:r>
      <w:r>
        <w:rPr>
          <w:sz w:val="28"/>
          <w:szCs w:val="28"/>
        </w:rPr>
        <w:t>;</w:t>
      </w:r>
    </w:p>
    <w:p w:rsidR="00AF003C" w:rsidRDefault="00AF003C" w:rsidP="00AF003C">
      <w:pPr>
        <w:ind w:firstLine="709"/>
        <w:jc w:val="both"/>
        <w:rPr>
          <w:sz w:val="28"/>
          <w:szCs w:val="28"/>
        </w:rPr>
      </w:pPr>
      <w:r>
        <w:rPr>
          <w:sz w:val="28"/>
          <w:szCs w:val="28"/>
        </w:rPr>
        <w:t>4) предоставление муниципальной услуги любым доступным способом, предусмотренным действующим законодательством;</w:t>
      </w:r>
    </w:p>
    <w:p w:rsidR="00AF003C" w:rsidRDefault="00AF003C" w:rsidP="00AF003C">
      <w:pPr>
        <w:ind w:firstLine="709"/>
        <w:jc w:val="both"/>
        <w:rPr>
          <w:sz w:val="28"/>
          <w:szCs w:val="28"/>
        </w:rPr>
      </w:pPr>
      <w:r>
        <w:rPr>
          <w:sz w:val="28"/>
          <w:szCs w:val="28"/>
        </w:rPr>
        <w:t>5) обеспечение для заявителя возможности получения информации о ходе и результате предоставления муниципальной услуги с ис</w:t>
      </w:r>
      <w:r w:rsidR="006D7C9E">
        <w:rPr>
          <w:sz w:val="28"/>
          <w:szCs w:val="28"/>
        </w:rPr>
        <w:t>пользованием Единого Портала</w:t>
      </w:r>
      <w:r>
        <w:rPr>
          <w:sz w:val="28"/>
          <w:szCs w:val="28"/>
        </w:rPr>
        <w:t>;</w:t>
      </w:r>
    </w:p>
    <w:p w:rsidR="00AF003C" w:rsidRDefault="00AF003C" w:rsidP="00AF003C">
      <w:pPr>
        <w:ind w:firstLine="709"/>
        <w:jc w:val="both"/>
        <w:rPr>
          <w:sz w:val="28"/>
          <w:szCs w:val="28"/>
        </w:rPr>
      </w:pPr>
      <w:r>
        <w:rPr>
          <w:sz w:val="28"/>
          <w:szCs w:val="28"/>
        </w:rPr>
        <w:t>2.14.2. Показатели доступности муниципальной услуги (специальные, применимые в отношении инвалидов):</w:t>
      </w:r>
    </w:p>
    <w:p w:rsidR="00AF003C" w:rsidRDefault="00AF003C" w:rsidP="00AF003C">
      <w:pPr>
        <w:ind w:firstLine="709"/>
        <w:jc w:val="both"/>
        <w:rPr>
          <w:sz w:val="28"/>
          <w:szCs w:val="28"/>
        </w:rPr>
      </w:pPr>
      <w:r>
        <w:rPr>
          <w:sz w:val="28"/>
          <w:szCs w:val="28"/>
        </w:rPr>
        <w:t>1) наличие инфраструктуры, указанной в пункте 2.14;</w:t>
      </w:r>
    </w:p>
    <w:p w:rsidR="00AF003C" w:rsidRDefault="00AF003C" w:rsidP="00AF003C">
      <w:pPr>
        <w:ind w:firstLine="709"/>
        <w:jc w:val="both"/>
        <w:rPr>
          <w:sz w:val="28"/>
          <w:szCs w:val="28"/>
        </w:rPr>
      </w:pPr>
      <w:r>
        <w:rPr>
          <w:sz w:val="28"/>
          <w:szCs w:val="28"/>
        </w:rPr>
        <w:t>2) исполнение требований доступности услуг для инвалидов;</w:t>
      </w:r>
    </w:p>
    <w:p w:rsidR="00AF003C" w:rsidRDefault="00AF003C" w:rsidP="00AF003C">
      <w:pPr>
        <w:ind w:firstLine="709"/>
        <w:jc w:val="both"/>
        <w:rPr>
          <w:sz w:val="28"/>
          <w:szCs w:val="28"/>
        </w:rPr>
      </w:pPr>
      <w:r>
        <w:rPr>
          <w:sz w:val="28"/>
          <w:szCs w:val="28"/>
        </w:rPr>
        <w:t>3) обеспечение беспрепятственного доступа инвалидов к помещениям, в которых предоставляется муниципальная услуга;</w:t>
      </w:r>
    </w:p>
    <w:p w:rsidR="00AF003C" w:rsidRDefault="00AF003C" w:rsidP="00AF003C">
      <w:pPr>
        <w:ind w:firstLine="709"/>
        <w:jc w:val="both"/>
        <w:rPr>
          <w:sz w:val="28"/>
          <w:szCs w:val="28"/>
        </w:rPr>
      </w:pPr>
      <w:r>
        <w:rPr>
          <w:sz w:val="28"/>
          <w:szCs w:val="28"/>
        </w:rPr>
        <w:t>2.14.3. Показатели качества муниципальной услуги:</w:t>
      </w:r>
    </w:p>
    <w:p w:rsidR="00AF003C" w:rsidRDefault="00AF003C" w:rsidP="00AF003C">
      <w:pPr>
        <w:tabs>
          <w:tab w:val="left" w:pos="142"/>
          <w:tab w:val="left" w:pos="284"/>
        </w:tabs>
        <w:ind w:firstLine="709"/>
        <w:jc w:val="both"/>
        <w:rPr>
          <w:sz w:val="28"/>
          <w:szCs w:val="28"/>
        </w:rPr>
      </w:pPr>
      <w:r>
        <w:rPr>
          <w:sz w:val="28"/>
          <w:szCs w:val="28"/>
        </w:rPr>
        <w:t>1) соблюдение срока предоставления муниципальной услуги;</w:t>
      </w:r>
    </w:p>
    <w:p w:rsidR="00AF003C" w:rsidRDefault="00AF003C" w:rsidP="00AF003C">
      <w:pPr>
        <w:autoSpaceDE w:val="0"/>
        <w:autoSpaceDN w:val="0"/>
        <w:adjustRightInd w:val="0"/>
        <w:ind w:firstLine="709"/>
        <w:jc w:val="both"/>
        <w:rPr>
          <w:sz w:val="28"/>
          <w:szCs w:val="28"/>
        </w:rPr>
      </w:pPr>
      <w:r>
        <w:rPr>
          <w:sz w:val="28"/>
          <w:szCs w:val="28"/>
        </w:rPr>
        <w:t xml:space="preserve">2) соблюдение времени ожидания в очереди при подаче запроса и получении результата; </w:t>
      </w:r>
    </w:p>
    <w:p w:rsidR="00AF003C" w:rsidRDefault="00AF003C" w:rsidP="00AF003C">
      <w:pPr>
        <w:autoSpaceDE w:val="0"/>
        <w:autoSpaceDN w:val="0"/>
        <w:adjustRightInd w:val="0"/>
        <w:ind w:firstLine="709"/>
        <w:jc w:val="both"/>
        <w:rPr>
          <w:sz w:val="28"/>
          <w:szCs w:val="28"/>
        </w:rPr>
      </w:pPr>
      <w:r>
        <w:rPr>
          <w:sz w:val="28"/>
          <w:szCs w:val="28"/>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AF003C" w:rsidRDefault="00AF003C" w:rsidP="00AF003C">
      <w:pPr>
        <w:tabs>
          <w:tab w:val="left" w:pos="142"/>
          <w:tab w:val="left" w:pos="284"/>
        </w:tabs>
        <w:ind w:firstLine="709"/>
        <w:jc w:val="both"/>
        <w:rPr>
          <w:sz w:val="28"/>
          <w:szCs w:val="28"/>
        </w:rPr>
      </w:pPr>
      <w:r>
        <w:rPr>
          <w:sz w:val="28"/>
          <w:szCs w:val="28"/>
        </w:rPr>
        <w:t>4) отсутствие жалоб на действия или бездействия должностных лиц ОМСУ, поданных в установленном порядке.</w:t>
      </w:r>
    </w:p>
    <w:p w:rsidR="00AF003C" w:rsidRDefault="00AF003C" w:rsidP="00AF003C">
      <w:pPr>
        <w:widowControl w:val="0"/>
        <w:tabs>
          <w:tab w:val="left" w:pos="142"/>
          <w:tab w:val="left" w:pos="284"/>
        </w:tabs>
        <w:autoSpaceDE w:val="0"/>
        <w:autoSpaceDN w:val="0"/>
        <w:adjustRightInd w:val="0"/>
        <w:ind w:firstLine="709"/>
        <w:jc w:val="both"/>
        <w:rPr>
          <w:sz w:val="28"/>
          <w:szCs w:val="28"/>
        </w:rPr>
      </w:pPr>
      <w:r>
        <w:rPr>
          <w:sz w:val="28"/>
          <w:szCs w:val="28"/>
        </w:rPr>
        <w:t xml:space="preserve">2.14.4. </w:t>
      </w:r>
      <w:r>
        <w:rPr>
          <w:iCs/>
          <w:sz w:val="28"/>
          <w:szCs w:val="28"/>
        </w:rPr>
        <w:t>После получения результата услуги, предоставление которой осуществлялось в электр</w:t>
      </w:r>
      <w:r w:rsidR="00D75711">
        <w:rPr>
          <w:iCs/>
          <w:sz w:val="28"/>
          <w:szCs w:val="28"/>
        </w:rPr>
        <w:t>онном виде через Единый портал</w:t>
      </w:r>
      <w:proofErr w:type="gramStart"/>
      <w:r w:rsidR="006D7C9E">
        <w:rPr>
          <w:iCs/>
          <w:sz w:val="28"/>
          <w:szCs w:val="28"/>
        </w:rPr>
        <w:t xml:space="preserve"> </w:t>
      </w:r>
      <w:r>
        <w:rPr>
          <w:iCs/>
          <w:sz w:val="28"/>
          <w:szCs w:val="28"/>
        </w:rPr>
        <w:t>,</w:t>
      </w:r>
      <w:proofErr w:type="gramEnd"/>
      <w:r>
        <w:rPr>
          <w:iCs/>
          <w:sz w:val="28"/>
          <w:szCs w:val="28"/>
        </w:rPr>
        <w:t xml:space="preserve"> либо посредством МФЦ, заявителю обеспечивается возможность оценки качества оказания услуги. </w:t>
      </w:r>
    </w:p>
    <w:p w:rsidR="00AF003C" w:rsidRDefault="00AF003C" w:rsidP="00AF003C">
      <w:pPr>
        <w:pStyle w:val="3"/>
        <w:tabs>
          <w:tab w:val="left" w:pos="142"/>
          <w:tab w:val="left" w:pos="284"/>
        </w:tabs>
        <w:ind w:firstLine="709"/>
        <w:jc w:val="both"/>
        <w:rPr>
          <w:szCs w:val="28"/>
        </w:rPr>
      </w:pPr>
      <w:r>
        <w:rPr>
          <w:szCs w:val="28"/>
        </w:rPr>
        <w:t>2.15. Перечисление услуг, которые являются необходимыми и обязательными для предоставления муниципальной услуги.</w:t>
      </w:r>
    </w:p>
    <w:p w:rsidR="00AF003C" w:rsidRDefault="00AF003C" w:rsidP="00AF003C">
      <w:pPr>
        <w:pStyle w:val="3"/>
        <w:tabs>
          <w:tab w:val="left" w:pos="142"/>
          <w:tab w:val="left" w:pos="284"/>
        </w:tabs>
        <w:ind w:firstLine="709"/>
        <w:jc w:val="both"/>
        <w:rPr>
          <w:szCs w:val="28"/>
        </w:rPr>
      </w:pPr>
      <w:r>
        <w:rPr>
          <w:szCs w:val="28"/>
        </w:rPr>
        <w:t>Получение услуг, которые, являются необходимыми и обязательными для предоставления муниципальной услуги, не требуется.</w:t>
      </w:r>
    </w:p>
    <w:bookmarkEnd w:id="6"/>
    <w:p w:rsidR="00AF003C" w:rsidRDefault="00AF003C" w:rsidP="00AF003C">
      <w:pPr>
        <w:ind w:firstLine="709"/>
        <w:jc w:val="both"/>
        <w:rPr>
          <w:sz w:val="28"/>
          <w:szCs w:val="28"/>
        </w:rPr>
      </w:pPr>
      <w:r>
        <w:rPr>
          <w:sz w:val="28"/>
          <w:szCs w:val="28"/>
        </w:rPr>
        <w:lastRenderedPageBreak/>
        <w:t>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F003C" w:rsidRDefault="00AF003C" w:rsidP="00AF003C">
      <w:pPr>
        <w:autoSpaceDE w:val="0"/>
        <w:autoSpaceDN w:val="0"/>
        <w:adjustRightInd w:val="0"/>
        <w:ind w:firstLine="709"/>
        <w:jc w:val="both"/>
        <w:rPr>
          <w:sz w:val="28"/>
          <w:szCs w:val="28"/>
        </w:rPr>
      </w:pPr>
      <w:r>
        <w:rPr>
          <w:sz w:val="28"/>
          <w:szCs w:val="28"/>
        </w:rPr>
        <w:t>2.16.1. Предоставление услуги по экстерриториальному принципу не предусмотрено.</w:t>
      </w:r>
    </w:p>
    <w:p w:rsidR="00AF003C" w:rsidRDefault="00AF003C" w:rsidP="00AF003C">
      <w:pPr>
        <w:ind w:firstLine="709"/>
        <w:jc w:val="both"/>
        <w:rPr>
          <w:sz w:val="28"/>
          <w:szCs w:val="28"/>
        </w:rPr>
      </w:pPr>
      <w:r>
        <w:rPr>
          <w:sz w:val="28"/>
          <w:szCs w:val="28"/>
        </w:rPr>
        <w:t>2.16.2. Предоставление муниципальной услуги в электронном виде осуществляется при технической ре</w:t>
      </w:r>
      <w:r w:rsidR="00D75711">
        <w:rPr>
          <w:sz w:val="28"/>
          <w:szCs w:val="28"/>
        </w:rPr>
        <w:t>ализации услуги посредством Единого портала</w:t>
      </w:r>
      <w:r>
        <w:rPr>
          <w:sz w:val="28"/>
          <w:szCs w:val="28"/>
        </w:rPr>
        <w:t>.</w:t>
      </w:r>
    </w:p>
    <w:p w:rsidR="00AF003C" w:rsidRDefault="00AF003C" w:rsidP="00AF003C">
      <w:pPr>
        <w:pStyle w:val="ConsPlusNormal0"/>
        <w:tabs>
          <w:tab w:val="num" w:pos="0"/>
        </w:tabs>
        <w:ind w:firstLine="709"/>
        <w:jc w:val="center"/>
        <w:rPr>
          <w:rFonts w:ascii="Times New Roman" w:hAnsi="Times New Roman" w:cs="Times New Roman"/>
          <w:b/>
          <w:sz w:val="28"/>
          <w:szCs w:val="28"/>
        </w:rPr>
      </w:pPr>
    </w:p>
    <w:p w:rsidR="00AF003C" w:rsidRDefault="00AF003C" w:rsidP="00AF003C">
      <w:pPr>
        <w:pStyle w:val="ConsPlusNormal0"/>
        <w:tabs>
          <w:tab w:val="num" w:pos="0"/>
        </w:tabs>
        <w:ind w:firstLine="709"/>
        <w:jc w:val="center"/>
        <w:rPr>
          <w:rFonts w:ascii="Times New Roman" w:hAnsi="Times New Roman" w:cs="Times New Roman"/>
          <w:b/>
          <w:sz w:val="28"/>
          <w:szCs w:val="28"/>
        </w:rPr>
      </w:pPr>
      <w:r>
        <w:rPr>
          <w:rFonts w:ascii="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F003C" w:rsidRDefault="00AF003C" w:rsidP="00AF003C">
      <w:pPr>
        <w:pStyle w:val="ConsPlusNormal0"/>
        <w:tabs>
          <w:tab w:val="num" w:pos="0"/>
        </w:tabs>
        <w:ind w:firstLine="709"/>
        <w:jc w:val="center"/>
        <w:rPr>
          <w:rFonts w:ascii="Times New Roman" w:hAnsi="Times New Roman" w:cs="Times New Roman"/>
          <w:b/>
          <w:sz w:val="28"/>
          <w:szCs w:val="28"/>
        </w:rPr>
      </w:pP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3.1. Последовательность административных процедур.</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Последовательность административных процедур исполнения муниципальной услуги включает в себя следующие действия: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прием и регистрация обращения;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рассмотрение обращения;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подготовка и направление ответа на обращение заявителю.</w:t>
      </w:r>
      <w:r>
        <w:rPr>
          <w:rStyle w:val="ab"/>
          <w:sz w:val="28"/>
          <w:szCs w:val="28"/>
        </w:rPr>
        <w:footnoteReference w:id="1"/>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3.1.1. Прием и регистрация обращений.</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предоставления муниципальной услуги является поступление обращения от заявителя в администрацию.</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Обращение подлежит обязательной регистрации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3 дней с момента поступления в администрацию.</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за прием и регистрацию обращения несет специалист, ответственный за прием и регистрацию документов.</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Обращения, направленные посредством почтовой и факсимильной связи, и документы, связанные с их рассмотрением, первоначально поступают к специалисту, ответственному за прием и регистрацию документов.</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главой администрации в установленном порядке как обычные письменные обращения.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прием и регистрацию документов, 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w:t>
      </w:r>
      <w:r>
        <w:rPr>
          <w:rFonts w:ascii="Times New Roman" w:hAnsi="Times New Roman" w:cs="Times New Roman"/>
          <w:sz w:val="28"/>
          <w:szCs w:val="28"/>
        </w:rPr>
        <w:lastRenderedPageBreak/>
        <w:t>содержания вопросов обращения гражданина) и регистрацию обращений в журнале регистрации входящей корреспонденции.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w:t>
      </w:r>
      <w:hyperlink r:id="rId16" w:anchor="P72#P72" w:history="1">
        <w:r>
          <w:rPr>
            <w:rStyle w:val="a3"/>
            <w:sz w:val="28"/>
            <w:szCs w:val="28"/>
          </w:rPr>
          <w:t>пунктами 2.</w:t>
        </w:r>
      </w:hyperlink>
      <w:r>
        <w:rPr>
          <w:rFonts w:ascii="Times New Roman" w:hAnsi="Times New Roman" w:cs="Times New Roman"/>
          <w:sz w:val="28"/>
          <w:szCs w:val="28"/>
        </w:rPr>
        <w:t>5, 2.7 Административного регламента.</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w:t>
      </w:r>
      <w:r>
        <w:rPr>
          <w:rStyle w:val="ab"/>
          <w:sz w:val="28"/>
          <w:szCs w:val="28"/>
        </w:rPr>
        <w:footnoteReference w:id="2"/>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3.1.2. Рассмотрение обращений.</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Прошедшие регистрацию письменные обращения передаются специалисту администрации.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Глава местной администрации по результатам ознакомления с текстом обращения, прилагаемыми к нему документами в течение 1 рабочего дня с момента их поступления: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определяет, относится ли к компетенции администрации рассмотрение поставленных в обращении вопросов;</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определяет характер, сроки действий и сроки рассмотрения обращения;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определяет исполнителя поручения;</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ставит исполнение поручений и рассмотрение обращения на контроль.</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Решением главы местной администрации является резолюция о рассмотрении обращения по существу поставленных в нем вопросов либо о подготовке письма </w:t>
      </w:r>
      <w:proofErr w:type="gramStart"/>
      <w:r>
        <w:rPr>
          <w:rFonts w:ascii="Times New Roman" w:hAnsi="Times New Roman" w:cs="Times New Roman"/>
          <w:sz w:val="28"/>
          <w:szCs w:val="28"/>
        </w:rPr>
        <w:t>заявителю</w:t>
      </w:r>
      <w:proofErr w:type="gramEnd"/>
      <w:r>
        <w:rPr>
          <w:rFonts w:ascii="Times New Roman" w:hAnsi="Times New Roman" w:cs="Times New Roman"/>
          <w:sz w:val="28"/>
          <w:szCs w:val="28"/>
        </w:rPr>
        <w:t xml:space="preserve"> о невозможности ответа на поставленный вопрос в случае, если рассмотрение поставленного вопроса не входит в компетенцию администрации.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прием и регистрацию документов, в течение 1 рабочего дня с момента передачи (поступления) документов от главы администрации передает обращение для рассмотрения по существу вместе с приложенными документами специалисту администрации.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3.1.3. Подготовка и направление ответов на обращение.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обеспечивает рассмотрение обращения и подготовку ответа в сроки, установленные </w:t>
      </w:r>
      <w:hyperlink r:id="rId17" w:anchor="P62#P62" w:history="1">
        <w:r>
          <w:rPr>
            <w:rStyle w:val="a3"/>
            <w:sz w:val="28"/>
            <w:szCs w:val="28"/>
          </w:rPr>
          <w:t>п. 2.4.1</w:t>
        </w:r>
      </w:hyperlink>
      <w:r>
        <w:rPr>
          <w:rFonts w:ascii="Times New Roman" w:hAnsi="Times New Roman" w:cs="Times New Roman"/>
          <w:sz w:val="28"/>
          <w:szCs w:val="28"/>
        </w:rPr>
        <w:t xml:space="preserve"> Административного регламента.</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рассматривает поступившее заявление и оформляет письменное разъяснение.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вопрос предоставляется в простой, четкой и понятной форме за подписью главы администрации либо лица, его замещающего.</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ответе также указываются и фамилия, имя, отчество (при наличии), номер телефона должностного лица, ответственного за подготовку ответа на обращение.</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p>
    <w:p w:rsidR="00AF003C" w:rsidRDefault="00AF003C" w:rsidP="00AF003C">
      <w:pPr>
        <w:pStyle w:val="ConsPlusNormal0"/>
        <w:ind w:firstLine="709"/>
        <w:jc w:val="both"/>
        <w:rPr>
          <w:ins w:id="9" w:author="Юлия Александровна Павлова" w:date="2020-05-15T11:42:00Z"/>
          <w:rFonts w:ascii="Times New Roman" w:hAnsi="Times New Roman" w:cs="Times New Roman"/>
          <w:sz w:val="28"/>
          <w:szCs w:val="28"/>
        </w:rPr>
      </w:pPr>
      <w:r>
        <w:rPr>
          <w:rFonts w:ascii="Times New Roman" w:hAnsi="Times New Roman" w:cs="Times New Roman"/>
          <w:sz w:val="28"/>
          <w:szCs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AF003C" w:rsidRDefault="00AF003C" w:rsidP="00AF003C">
      <w:pPr>
        <w:tabs>
          <w:tab w:val="left" w:pos="142"/>
          <w:tab w:val="left" w:pos="284"/>
        </w:tabs>
        <w:ind w:firstLine="709"/>
        <w:jc w:val="both"/>
        <w:rPr>
          <w:sz w:val="28"/>
          <w:szCs w:val="28"/>
        </w:rPr>
      </w:pPr>
      <w:r>
        <w:rPr>
          <w:sz w:val="28"/>
          <w:szCs w:val="28"/>
        </w:rPr>
        <w:t>3.2. О</w:t>
      </w:r>
      <w:r>
        <w:rPr>
          <w:bCs/>
          <w:sz w:val="28"/>
          <w:szCs w:val="28"/>
        </w:rPr>
        <w:t>собенности выполнения административных процедур в электронной форме.</w:t>
      </w:r>
    </w:p>
    <w:p w:rsidR="00AF003C" w:rsidRDefault="00AF003C" w:rsidP="00AF003C">
      <w:pPr>
        <w:ind w:firstLine="709"/>
        <w:jc w:val="both"/>
        <w:outlineLvl w:val="1"/>
        <w:rPr>
          <w:sz w:val="28"/>
          <w:szCs w:val="28"/>
        </w:rPr>
      </w:pPr>
      <w:r>
        <w:rPr>
          <w:sz w:val="28"/>
          <w:szCs w:val="28"/>
        </w:rPr>
        <w:t>3.2.1. Предоставление муниц</w:t>
      </w:r>
      <w:r w:rsidR="00B05880">
        <w:rPr>
          <w:sz w:val="28"/>
          <w:szCs w:val="28"/>
        </w:rPr>
        <w:t xml:space="preserve">ипальной услуги на ЕПГУ </w:t>
      </w:r>
      <w:r>
        <w:rPr>
          <w:sz w:val="28"/>
          <w:szCs w:val="28"/>
        </w:rPr>
        <w:t xml:space="preserve"> осуществляется в соответствии с Федеральным законом от 27.07.2010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F003C" w:rsidRDefault="00AF003C" w:rsidP="00AF003C">
      <w:pPr>
        <w:ind w:firstLine="709"/>
        <w:jc w:val="both"/>
        <w:outlineLvl w:val="1"/>
        <w:rPr>
          <w:sz w:val="28"/>
          <w:szCs w:val="28"/>
        </w:rPr>
      </w:pPr>
      <w:r>
        <w:rPr>
          <w:sz w:val="28"/>
          <w:szCs w:val="28"/>
        </w:rPr>
        <w:t>3.2.2. Для получения му</w:t>
      </w:r>
      <w:r w:rsidR="00D75711">
        <w:rPr>
          <w:sz w:val="28"/>
          <w:szCs w:val="28"/>
        </w:rPr>
        <w:t>ниципальной услуги через единый портал</w:t>
      </w:r>
      <w:r>
        <w:rPr>
          <w:sz w:val="28"/>
          <w:szCs w:val="28"/>
        </w:rPr>
        <w:t xml:space="preserve"> заявителю необходимо предварительно пройти процесс регистрации в Единой системе идентификац</w:t>
      </w:r>
      <w:proofErr w:type="gramStart"/>
      <w:r>
        <w:rPr>
          <w:sz w:val="28"/>
          <w:szCs w:val="28"/>
        </w:rPr>
        <w:t>ии и ау</w:t>
      </w:r>
      <w:proofErr w:type="gramEnd"/>
      <w:r>
        <w:rPr>
          <w:sz w:val="28"/>
          <w:szCs w:val="28"/>
        </w:rPr>
        <w:t xml:space="preserve">тентификации (далее – ЕСИА). </w:t>
      </w:r>
    </w:p>
    <w:p w:rsidR="00AF003C" w:rsidRDefault="00AF003C" w:rsidP="00AF003C">
      <w:pPr>
        <w:ind w:firstLine="709"/>
        <w:jc w:val="both"/>
        <w:outlineLvl w:val="1"/>
        <w:rPr>
          <w:sz w:val="28"/>
          <w:szCs w:val="28"/>
        </w:rPr>
      </w:pPr>
      <w:r>
        <w:rPr>
          <w:sz w:val="28"/>
          <w:szCs w:val="28"/>
        </w:rPr>
        <w:t>3.2.3. Муниципальная усл</w:t>
      </w:r>
      <w:r w:rsidR="00B05880">
        <w:rPr>
          <w:sz w:val="28"/>
          <w:szCs w:val="28"/>
        </w:rPr>
        <w:t>уга предоставляется</w:t>
      </w:r>
      <w:r w:rsidR="00D75711">
        <w:rPr>
          <w:sz w:val="28"/>
          <w:szCs w:val="28"/>
        </w:rPr>
        <w:t xml:space="preserve"> через единый портал</w:t>
      </w:r>
      <w:r>
        <w:rPr>
          <w:sz w:val="28"/>
          <w:szCs w:val="28"/>
        </w:rPr>
        <w:t xml:space="preserve"> следующими способами: </w:t>
      </w:r>
    </w:p>
    <w:p w:rsidR="00AF003C" w:rsidRDefault="00AF003C" w:rsidP="00AF003C">
      <w:pPr>
        <w:ind w:firstLine="709"/>
        <w:jc w:val="both"/>
        <w:outlineLvl w:val="1"/>
        <w:rPr>
          <w:sz w:val="28"/>
          <w:szCs w:val="28"/>
        </w:rPr>
      </w:pPr>
      <w:r>
        <w:rPr>
          <w:sz w:val="28"/>
          <w:szCs w:val="28"/>
        </w:rPr>
        <w:t xml:space="preserve">без личной явки на прием в ОМСУ. </w:t>
      </w:r>
    </w:p>
    <w:p w:rsidR="00AF003C" w:rsidRDefault="00AF003C" w:rsidP="00AF003C">
      <w:pPr>
        <w:ind w:firstLine="709"/>
        <w:jc w:val="both"/>
        <w:outlineLvl w:val="1"/>
        <w:rPr>
          <w:sz w:val="28"/>
          <w:szCs w:val="28"/>
        </w:rPr>
      </w:pPr>
      <w:r>
        <w:rPr>
          <w:sz w:val="28"/>
          <w:szCs w:val="28"/>
        </w:rPr>
        <w:t>3.2.4. Для подачи заявл</w:t>
      </w:r>
      <w:r w:rsidR="00D75711">
        <w:rPr>
          <w:sz w:val="28"/>
          <w:szCs w:val="28"/>
        </w:rPr>
        <w:t>ения через портал</w:t>
      </w:r>
      <w:r w:rsidR="00B05880">
        <w:rPr>
          <w:sz w:val="28"/>
          <w:szCs w:val="28"/>
        </w:rPr>
        <w:t xml:space="preserve"> </w:t>
      </w:r>
      <w:r>
        <w:rPr>
          <w:sz w:val="28"/>
          <w:szCs w:val="28"/>
        </w:rPr>
        <w:t xml:space="preserve"> заявитель должен выполнить следующие действия:</w:t>
      </w:r>
    </w:p>
    <w:p w:rsidR="00AF003C" w:rsidRDefault="00AF003C" w:rsidP="00AF003C">
      <w:pPr>
        <w:ind w:firstLine="709"/>
        <w:jc w:val="both"/>
        <w:outlineLvl w:val="1"/>
        <w:rPr>
          <w:sz w:val="28"/>
          <w:szCs w:val="28"/>
        </w:rPr>
      </w:pPr>
      <w:r>
        <w:rPr>
          <w:sz w:val="28"/>
          <w:szCs w:val="28"/>
        </w:rPr>
        <w:t>пройти идентификацию и аутентификацию в ЕСИА;</w:t>
      </w:r>
    </w:p>
    <w:p w:rsidR="00AF003C" w:rsidRDefault="00AF003C" w:rsidP="00AF003C">
      <w:pPr>
        <w:ind w:firstLine="709"/>
        <w:jc w:val="both"/>
        <w:outlineLvl w:val="1"/>
        <w:rPr>
          <w:sz w:val="28"/>
          <w:szCs w:val="28"/>
        </w:rPr>
      </w:pPr>
      <w:r>
        <w:rPr>
          <w:sz w:val="28"/>
          <w:szCs w:val="28"/>
        </w:rPr>
        <w:t>в лично</w:t>
      </w:r>
      <w:r w:rsidR="00D75711">
        <w:rPr>
          <w:sz w:val="28"/>
          <w:szCs w:val="28"/>
        </w:rPr>
        <w:t xml:space="preserve">м кабинете </w:t>
      </w:r>
      <w:proofErr w:type="gramStart"/>
      <w:r w:rsidR="00D75711">
        <w:rPr>
          <w:sz w:val="28"/>
          <w:szCs w:val="28"/>
        </w:rPr>
        <w:t>на</w:t>
      </w:r>
      <w:proofErr w:type="gramEnd"/>
      <w:r w:rsidR="00D75711">
        <w:rPr>
          <w:sz w:val="28"/>
          <w:szCs w:val="28"/>
        </w:rPr>
        <w:t xml:space="preserve"> </w:t>
      </w:r>
      <w:proofErr w:type="gramStart"/>
      <w:r w:rsidR="00D75711">
        <w:rPr>
          <w:sz w:val="28"/>
          <w:szCs w:val="28"/>
        </w:rPr>
        <w:t>единого</w:t>
      </w:r>
      <w:proofErr w:type="gramEnd"/>
      <w:r w:rsidR="00D75711">
        <w:rPr>
          <w:sz w:val="28"/>
          <w:szCs w:val="28"/>
        </w:rPr>
        <w:t xml:space="preserve"> портала</w:t>
      </w:r>
      <w:r w:rsidR="00B05880">
        <w:rPr>
          <w:sz w:val="28"/>
          <w:szCs w:val="28"/>
        </w:rPr>
        <w:t xml:space="preserve"> </w:t>
      </w:r>
      <w:r>
        <w:rPr>
          <w:sz w:val="28"/>
          <w:szCs w:val="28"/>
        </w:rPr>
        <w:t xml:space="preserve"> заполнить в электронном виде заявление на оказание муниципальной услуги;</w:t>
      </w:r>
    </w:p>
    <w:p w:rsidR="00AF003C" w:rsidRDefault="00AF003C" w:rsidP="00AF003C">
      <w:pPr>
        <w:ind w:firstLine="709"/>
        <w:jc w:val="both"/>
        <w:outlineLvl w:val="1"/>
        <w:rPr>
          <w:sz w:val="28"/>
          <w:szCs w:val="28"/>
        </w:rPr>
      </w:pPr>
      <w:r>
        <w:rPr>
          <w:sz w:val="28"/>
          <w:szCs w:val="28"/>
        </w:rPr>
        <w:t>приложить обращение;</w:t>
      </w:r>
    </w:p>
    <w:p w:rsidR="00AF003C" w:rsidRDefault="00AF003C" w:rsidP="00AF003C">
      <w:pPr>
        <w:ind w:firstLine="709"/>
        <w:jc w:val="both"/>
        <w:outlineLvl w:val="1"/>
        <w:rPr>
          <w:sz w:val="28"/>
          <w:szCs w:val="28"/>
        </w:rPr>
      </w:pPr>
      <w:r>
        <w:rPr>
          <w:sz w:val="28"/>
          <w:szCs w:val="28"/>
        </w:rPr>
        <w:t>направить пакет электронных документов в ОМСУ посредство</w:t>
      </w:r>
      <w:r w:rsidR="00D75711">
        <w:rPr>
          <w:sz w:val="28"/>
          <w:szCs w:val="28"/>
        </w:rPr>
        <w:t>м функционала портала</w:t>
      </w:r>
      <w:r>
        <w:rPr>
          <w:sz w:val="28"/>
          <w:szCs w:val="28"/>
        </w:rPr>
        <w:t xml:space="preserve">. </w:t>
      </w:r>
    </w:p>
    <w:p w:rsidR="00AF003C" w:rsidRDefault="00AF003C" w:rsidP="00AF003C">
      <w:pPr>
        <w:ind w:firstLine="709"/>
        <w:jc w:val="both"/>
        <w:outlineLvl w:val="1"/>
        <w:rPr>
          <w:sz w:val="28"/>
          <w:szCs w:val="28"/>
        </w:rPr>
      </w:pPr>
      <w:r>
        <w:rPr>
          <w:sz w:val="28"/>
          <w:szCs w:val="28"/>
        </w:rPr>
        <w:t>3.2.5. В результате направления пакета электронных до</w:t>
      </w:r>
      <w:r w:rsidR="00D75711">
        <w:rPr>
          <w:sz w:val="28"/>
          <w:szCs w:val="28"/>
        </w:rPr>
        <w:t>кументов посредством  через портал</w:t>
      </w:r>
      <w:r>
        <w:rPr>
          <w:sz w:val="28"/>
          <w:szCs w:val="28"/>
        </w:rPr>
        <w:t xml:space="preserve"> в соответствии с требованиями пункта 3.2.5 автоматизированной информационной системой межведомственного электронного взаимодействия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w:t>
      </w:r>
      <w:r w:rsidR="00B05880">
        <w:rPr>
          <w:sz w:val="28"/>
          <w:szCs w:val="28"/>
        </w:rPr>
        <w:t>вителю в личном кабинете</w:t>
      </w:r>
      <w:r w:rsidR="00D75711">
        <w:rPr>
          <w:sz w:val="28"/>
          <w:szCs w:val="28"/>
        </w:rPr>
        <w:t xml:space="preserve"> единого портала</w:t>
      </w:r>
      <w:r>
        <w:rPr>
          <w:sz w:val="28"/>
          <w:szCs w:val="28"/>
        </w:rPr>
        <w:t xml:space="preserve">. </w:t>
      </w:r>
    </w:p>
    <w:p w:rsidR="00AF003C" w:rsidRDefault="00AF003C" w:rsidP="00AF003C">
      <w:pPr>
        <w:ind w:firstLine="709"/>
        <w:jc w:val="both"/>
        <w:outlineLvl w:val="1"/>
        <w:rPr>
          <w:sz w:val="28"/>
          <w:szCs w:val="28"/>
        </w:rPr>
      </w:pPr>
      <w:r>
        <w:rPr>
          <w:sz w:val="28"/>
          <w:szCs w:val="28"/>
        </w:rPr>
        <w:t xml:space="preserve">3.2.6. Должностное лицо ОМСУ выполняет следующие действия: </w:t>
      </w:r>
    </w:p>
    <w:p w:rsidR="00AF003C" w:rsidRDefault="00AF003C" w:rsidP="00AF003C">
      <w:pPr>
        <w:ind w:firstLine="709"/>
        <w:jc w:val="both"/>
        <w:outlineLvl w:val="1"/>
        <w:rPr>
          <w:sz w:val="28"/>
          <w:szCs w:val="28"/>
        </w:rPr>
      </w:pPr>
      <w:r>
        <w:rPr>
          <w:sz w:val="28"/>
          <w:szCs w:val="28"/>
        </w:rPr>
        <w:lastRenderedPageBreak/>
        <w:t>формирует проект решения на основании обращения, поступившего</w:t>
      </w:r>
      <w:r w:rsidR="00D75711">
        <w:rPr>
          <w:sz w:val="28"/>
          <w:szCs w:val="28"/>
        </w:rPr>
        <w:t xml:space="preserve"> через МФЦ, либо через Единый портал</w:t>
      </w:r>
      <w:r>
        <w:rPr>
          <w:sz w:val="28"/>
          <w:szCs w:val="28"/>
        </w:rPr>
        <w:t xml:space="preserve"> и передает должностному лицу, наделенному функциями по принятию решения;</w:t>
      </w:r>
    </w:p>
    <w:p w:rsidR="00AF003C" w:rsidRDefault="00AF003C" w:rsidP="00AF003C">
      <w:pPr>
        <w:ind w:firstLine="709"/>
        <w:jc w:val="both"/>
        <w:outlineLvl w:val="1"/>
        <w:rPr>
          <w:sz w:val="28"/>
          <w:szCs w:val="28"/>
        </w:rPr>
      </w:pPr>
      <w:r>
        <w:rPr>
          <w:sz w:val="28"/>
          <w:szCs w:val="28"/>
        </w:rPr>
        <w:t>уведомляет заявителя о принятом решении с помощью указанных в заявлении сре</w:t>
      </w:r>
      <w:proofErr w:type="gramStart"/>
      <w:r>
        <w:rPr>
          <w:sz w:val="28"/>
          <w:szCs w:val="28"/>
        </w:rPr>
        <w:t>дств св</w:t>
      </w:r>
      <w:proofErr w:type="gramEnd"/>
      <w:r>
        <w:rPr>
          <w:sz w:val="28"/>
          <w:szCs w:val="28"/>
        </w:rPr>
        <w:t>язи, затем направляет документ способом, указанным в заявлении: выдает его при личном обращении заявителя в администрацию,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F003C" w:rsidRPr="00D75711" w:rsidRDefault="00AF003C" w:rsidP="00AF003C">
      <w:pPr>
        <w:ind w:firstLine="709"/>
        <w:jc w:val="both"/>
        <w:outlineLvl w:val="1"/>
        <w:rPr>
          <w:sz w:val="28"/>
          <w:szCs w:val="28"/>
        </w:rPr>
      </w:pPr>
      <w:r>
        <w:rPr>
          <w:sz w:val="28"/>
          <w:szCs w:val="28"/>
        </w:rPr>
        <w:t xml:space="preserve">3.2.7. В случае поступления всех документов, указанных в пункте 2.6. </w:t>
      </w:r>
      <w:r w:rsidRPr="00D75711">
        <w:rPr>
          <w:sz w:val="28"/>
          <w:szCs w:val="28"/>
        </w:rPr>
        <w:t>настоящего административного регламента, и отвечающих требованиям,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w:t>
      </w:r>
      <w:r w:rsidR="00D75711" w:rsidRPr="00D75711">
        <w:rPr>
          <w:sz w:val="28"/>
          <w:szCs w:val="28"/>
        </w:rPr>
        <w:t>а сайте КГАУ МФЦ или Едином портале</w:t>
      </w:r>
      <w:r w:rsidRPr="00D75711">
        <w:rPr>
          <w:sz w:val="28"/>
          <w:szCs w:val="28"/>
        </w:rPr>
        <w:t xml:space="preserve">. </w:t>
      </w:r>
    </w:p>
    <w:p w:rsidR="00AF003C" w:rsidRDefault="00AF003C" w:rsidP="00AF003C">
      <w:pPr>
        <w:ind w:firstLine="709"/>
        <w:jc w:val="both"/>
        <w:outlineLvl w:val="1"/>
        <w:rPr>
          <w:sz w:val="28"/>
          <w:szCs w:val="28"/>
        </w:rPr>
      </w:pPr>
      <w:r w:rsidRPr="00D75711">
        <w:rPr>
          <w:iCs/>
          <w:sz w:val="28"/>
          <w:szCs w:val="28"/>
        </w:rPr>
        <w:t xml:space="preserve">Информирование заявителя о ходе и результате предоставления муниципальной </w:t>
      </w:r>
      <w:r>
        <w:rPr>
          <w:iCs/>
          <w:sz w:val="28"/>
          <w:szCs w:val="28"/>
        </w:rPr>
        <w:t>услуги осуществляется в электронной форме через личный кабинет за</w:t>
      </w:r>
      <w:r w:rsidR="00D75711">
        <w:rPr>
          <w:iCs/>
          <w:sz w:val="28"/>
          <w:szCs w:val="28"/>
        </w:rPr>
        <w:t>явителя, расположенный на сайте КГАУ МФЦ, либо на Едином портале</w:t>
      </w:r>
      <w:r>
        <w:rPr>
          <w:iCs/>
          <w:sz w:val="28"/>
          <w:szCs w:val="28"/>
        </w:rPr>
        <w:t>.</w:t>
      </w:r>
    </w:p>
    <w:p w:rsidR="00AF003C" w:rsidRDefault="00AF003C" w:rsidP="00AF003C">
      <w:pPr>
        <w:ind w:firstLine="709"/>
        <w:jc w:val="both"/>
        <w:outlineLvl w:val="1"/>
        <w:rPr>
          <w:sz w:val="28"/>
          <w:szCs w:val="28"/>
        </w:rPr>
      </w:pPr>
      <w:r>
        <w:rPr>
          <w:sz w:val="28"/>
          <w:szCs w:val="28"/>
        </w:rPr>
        <w:t>3.2.8. ОМСУ при поступлении документов от заявите</w:t>
      </w:r>
      <w:r w:rsidR="00D75711">
        <w:rPr>
          <w:sz w:val="28"/>
          <w:szCs w:val="28"/>
        </w:rPr>
        <w:t>ля посредством МФЦ или Единого портала</w:t>
      </w:r>
      <w:r>
        <w:rPr>
          <w:sz w:val="28"/>
          <w:szCs w:val="28"/>
        </w:rPr>
        <w:t xml:space="preserve">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F003C" w:rsidRDefault="00AF003C" w:rsidP="00AF003C">
      <w:pPr>
        <w:ind w:firstLine="709"/>
        <w:jc w:val="both"/>
        <w:outlineLvl w:val="1"/>
        <w:rPr>
          <w:sz w:val="28"/>
          <w:szCs w:val="28"/>
        </w:rPr>
      </w:pPr>
      <w:r>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AF003C" w:rsidRDefault="00AF003C" w:rsidP="00AF003C">
      <w:pPr>
        <w:ind w:firstLine="709"/>
        <w:jc w:val="both"/>
        <w:rPr>
          <w:color w:val="000000"/>
          <w:sz w:val="28"/>
          <w:szCs w:val="28"/>
        </w:rPr>
      </w:pPr>
      <w:r>
        <w:rPr>
          <w:color w:val="000000"/>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AF003C" w:rsidRDefault="00AF003C" w:rsidP="00AF003C">
      <w:pPr>
        <w:ind w:firstLine="709"/>
        <w:jc w:val="both"/>
        <w:rPr>
          <w:color w:val="000000"/>
          <w:sz w:val="28"/>
          <w:szCs w:val="28"/>
        </w:rPr>
      </w:pPr>
      <w:r>
        <w:rPr>
          <w:color w:val="000000"/>
          <w:sz w:val="28"/>
          <w:szCs w:val="28"/>
        </w:rPr>
        <w:t xml:space="preserve">3.3.1. </w:t>
      </w:r>
      <w:proofErr w:type="gramStart"/>
      <w:r>
        <w:rPr>
          <w:color w:val="000000"/>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или МФЦ непосредственно, направить почтовы</w:t>
      </w:r>
      <w:r w:rsidR="00D75711">
        <w:rPr>
          <w:color w:val="000000"/>
          <w:sz w:val="28"/>
          <w:szCs w:val="28"/>
        </w:rPr>
        <w:t>м отправлением, посредством Единого портала/мфц</w:t>
      </w:r>
      <w:r>
        <w:rPr>
          <w:color w:val="000000"/>
          <w:sz w:val="28"/>
          <w:szCs w:val="28"/>
        </w:rPr>
        <w:t xml:space="preserve"> подписанное заявителем, заверенное 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и (или) ошибок с изложением сути допущенных</w:t>
      </w:r>
      <w:proofErr w:type="gramEnd"/>
      <w:r>
        <w:rPr>
          <w:color w:val="000000"/>
          <w:sz w:val="28"/>
          <w:szCs w:val="28"/>
        </w:rPr>
        <w:t xml:space="preserve"> опечаток </w:t>
      </w:r>
      <w:proofErr w:type="gramStart"/>
      <w:r>
        <w:rPr>
          <w:color w:val="000000"/>
          <w:sz w:val="28"/>
          <w:szCs w:val="28"/>
        </w:rPr>
        <w:t>и(</w:t>
      </w:r>
      <w:proofErr w:type="gramEnd"/>
      <w:r>
        <w:rPr>
          <w:color w:val="000000"/>
          <w:sz w:val="28"/>
          <w:szCs w:val="28"/>
        </w:rPr>
        <w:t>или) ошибок и приложением копии документа, содержащего опечатки и (или) ошибки.</w:t>
      </w:r>
    </w:p>
    <w:p w:rsidR="00AF003C" w:rsidRDefault="00AF003C" w:rsidP="00AF003C">
      <w:pPr>
        <w:ind w:firstLine="709"/>
        <w:jc w:val="both"/>
        <w:rPr>
          <w:ins w:id="10" w:author="Юлия Александровна Павлова" w:date="2020-05-15T11:42:00Z"/>
          <w:color w:val="000000"/>
          <w:sz w:val="28"/>
          <w:szCs w:val="28"/>
        </w:rPr>
      </w:pPr>
      <w:r>
        <w:rPr>
          <w:color w:val="000000"/>
          <w:sz w:val="28"/>
          <w:szCs w:val="28"/>
        </w:rPr>
        <w:t xml:space="preserve">3.3.2. </w:t>
      </w:r>
      <w:proofErr w:type="gramStart"/>
      <w:r>
        <w:rPr>
          <w:color w:val="000000"/>
          <w:sz w:val="28"/>
          <w:szCs w:val="28"/>
        </w:rPr>
        <w:t xml:space="preserve">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устанавливает наличие опечатки (ошибки) и оформляет результат предоставления муниципальной услуги (документ) с исправленными </w:t>
      </w:r>
      <w:r>
        <w:rPr>
          <w:color w:val="000000"/>
          <w:sz w:val="28"/>
          <w:szCs w:val="28"/>
        </w:rPr>
        <w:lastRenderedPageBreak/>
        <w:t>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специалист направляет</w:t>
      </w:r>
      <w:proofErr w:type="gramEnd"/>
      <w:r>
        <w:rPr>
          <w:color w:val="000000"/>
          <w:sz w:val="28"/>
          <w:szCs w:val="28"/>
        </w:rPr>
        <w:t xml:space="preserve"> способом, указанным в заявлении о необходимости исправления допущенных опечаток и (или) ошибок.</w:t>
      </w:r>
    </w:p>
    <w:p w:rsidR="00AF003C" w:rsidRDefault="00AF003C" w:rsidP="00AF003C">
      <w:pPr>
        <w:pStyle w:val="ConsPlusNormal0"/>
        <w:ind w:firstLine="709"/>
        <w:jc w:val="both"/>
        <w:rPr>
          <w:rFonts w:ascii="Times New Roman" w:hAnsi="Times New Roman" w:cs="Times New Roman"/>
          <w:sz w:val="28"/>
          <w:szCs w:val="28"/>
        </w:rPr>
      </w:pPr>
    </w:p>
    <w:p w:rsidR="00AF003C" w:rsidRDefault="00AF003C" w:rsidP="00AF003C">
      <w:pPr>
        <w:pStyle w:val="ConsPlusNormal0"/>
        <w:ind w:firstLine="709"/>
        <w:jc w:val="center"/>
        <w:rPr>
          <w:rFonts w:ascii="Times New Roman" w:hAnsi="Times New Roman" w:cs="Times New Roman"/>
          <w:b/>
          <w:sz w:val="28"/>
          <w:szCs w:val="28"/>
        </w:rPr>
      </w:pPr>
      <w:r>
        <w:rPr>
          <w:rFonts w:ascii="Times New Roman" w:hAnsi="Times New Roman" w:cs="Times New Roman"/>
          <w:b/>
          <w:sz w:val="28"/>
          <w:szCs w:val="28"/>
        </w:rPr>
        <w:t xml:space="preserve">4. 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административного регламента</w:t>
      </w:r>
    </w:p>
    <w:p w:rsidR="00AF003C" w:rsidRDefault="00AF003C" w:rsidP="00AF003C">
      <w:pPr>
        <w:pStyle w:val="ConsPlusNormal0"/>
        <w:ind w:firstLine="709"/>
        <w:jc w:val="center"/>
        <w:rPr>
          <w:rFonts w:ascii="Times New Roman" w:hAnsi="Times New Roman" w:cs="Times New Roman"/>
          <w:b/>
          <w:sz w:val="28"/>
          <w:szCs w:val="28"/>
        </w:rPr>
      </w:pPr>
    </w:p>
    <w:p w:rsidR="00AF003C" w:rsidRDefault="00AF003C" w:rsidP="00AF003C">
      <w:pPr>
        <w:pStyle w:val="2"/>
        <w:tabs>
          <w:tab w:val="left" w:pos="6520"/>
        </w:tabs>
        <w:ind w:firstLine="709"/>
        <w:jc w:val="both"/>
        <w:rPr>
          <w:szCs w:val="28"/>
        </w:rPr>
      </w:pPr>
      <w:r>
        <w:rPr>
          <w:szCs w:val="28"/>
        </w:rPr>
        <w:t xml:space="preserve">4.1 Порядок осуществления текущего </w:t>
      </w:r>
      <w:proofErr w:type="gramStart"/>
      <w:r>
        <w:rPr>
          <w:szCs w:val="28"/>
        </w:rPr>
        <w:t>контроля за</w:t>
      </w:r>
      <w:proofErr w:type="gramEnd"/>
      <w:r>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F003C" w:rsidRDefault="00AF003C" w:rsidP="00AF003C">
      <w:pPr>
        <w:pStyle w:val="2"/>
        <w:ind w:firstLine="709"/>
        <w:jc w:val="both"/>
        <w:rPr>
          <w:szCs w:val="28"/>
        </w:rPr>
      </w:pPr>
      <w:proofErr w:type="gramStart"/>
      <w:r>
        <w:rPr>
          <w:szCs w:val="28"/>
        </w:rPr>
        <w:t>Контроль за</w:t>
      </w:r>
      <w:proofErr w:type="gramEnd"/>
      <w:r>
        <w:rPr>
          <w:szCs w:val="28"/>
        </w:rPr>
        <w:t xml:space="preserve"> предоставлением муниципальной услуги осуществляет</w:t>
      </w:r>
      <w:r>
        <w:rPr>
          <w:sz w:val="24"/>
          <w:szCs w:val="28"/>
        </w:rPr>
        <w:t xml:space="preserve"> </w:t>
      </w:r>
      <w:r>
        <w:rPr>
          <w:szCs w:val="28"/>
        </w:rPr>
        <w:t xml:space="preserve">глава местной администрации либо лицо его замещающее. </w:t>
      </w:r>
    </w:p>
    <w:p w:rsidR="00AF003C" w:rsidRDefault="00AF003C" w:rsidP="00AF003C">
      <w:pPr>
        <w:pStyle w:val="2"/>
        <w:tabs>
          <w:tab w:val="left" w:pos="142"/>
          <w:tab w:val="left" w:pos="284"/>
        </w:tabs>
        <w:ind w:firstLine="709"/>
        <w:jc w:val="both"/>
        <w:rPr>
          <w:szCs w:val="28"/>
        </w:rPr>
      </w:pPr>
      <w:r>
        <w:rPr>
          <w:szCs w:val="28"/>
        </w:rPr>
        <w:t xml:space="preserve">Текущий </w:t>
      </w:r>
      <w:proofErr w:type="gramStart"/>
      <w:r>
        <w:rPr>
          <w:szCs w:val="28"/>
        </w:rPr>
        <w:t>контроль за</w:t>
      </w:r>
      <w:proofErr w:type="gramEnd"/>
      <w:r>
        <w:rPr>
          <w:szCs w:val="28"/>
        </w:rPr>
        <w:t xml:space="preserve"> соблюдением специалистом администрации Административного регламента и иных правовых актов, устанавливающих требования к предоставлению муниципальной услуги, осуществляется руководителем администрации сельского поселения.</w:t>
      </w:r>
    </w:p>
    <w:p w:rsidR="00AF003C" w:rsidRDefault="00AF003C" w:rsidP="00AF003C">
      <w:pPr>
        <w:pStyle w:val="2"/>
        <w:tabs>
          <w:tab w:val="left" w:pos="142"/>
          <w:tab w:val="left" w:pos="284"/>
        </w:tabs>
        <w:ind w:firstLine="709"/>
        <w:jc w:val="both"/>
        <w:rPr>
          <w:szCs w:val="28"/>
        </w:rPr>
      </w:pPr>
      <w:r>
        <w:rPr>
          <w:szCs w:val="28"/>
        </w:rPr>
        <w:t>Текущий контроль проводится путем оперативного выяснения хода исполнения обращения, осуществления проверок на предмет соблюдения исполнителем, ответственным за предоставление муниципальной услуги,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AF003C" w:rsidRDefault="00AF003C" w:rsidP="00AF003C">
      <w:pPr>
        <w:pStyle w:val="2"/>
        <w:tabs>
          <w:tab w:val="left" w:pos="142"/>
          <w:tab w:val="left" w:pos="284"/>
        </w:tabs>
        <w:ind w:firstLine="709"/>
        <w:jc w:val="both"/>
        <w:rPr>
          <w:szCs w:val="28"/>
        </w:rPr>
      </w:pPr>
      <w:proofErr w:type="gramStart"/>
      <w:r>
        <w:rPr>
          <w:szCs w:val="28"/>
        </w:rPr>
        <w:t>Контроль за</w:t>
      </w:r>
      <w:proofErr w:type="gramEnd"/>
      <w:r>
        <w:rPr>
          <w:szCs w:val="28"/>
        </w:rPr>
        <w:t xml:space="preserve"> полнотой и качеством предоставления муниципальной услуги осуществляется в формах:</w:t>
      </w:r>
    </w:p>
    <w:p w:rsidR="00AF003C" w:rsidRDefault="00AF003C" w:rsidP="00AF003C">
      <w:pPr>
        <w:pStyle w:val="2"/>
        <w:numPr>
          <w:ilvl w:val="0"/>
          <w:numId w:val="2"/>
        </w:numPr>
        <w:tabs>
          <w:tab w:val="left" w:pos="142"/>
          <w:tab w:val="left" w:pos="284"/>
          <w:tab w:val="left" w:pos="1134"/>
        </w:tabs>
        <w:ind w:left="0" w:firstLine="709"/>
        <w:jc w:val="both"/>
        <w:rPr>
          <w:szCs w:val="28"/>
        </w:rPr>
      </w:pPr>
      <w:r>
        <w:rPr>
          <w:szCs w:val="28"/>
        </w:rPr>
        <w:t>проведения проверок;</w:t>
      </w:r>
    </w:p>
    <w:p w:rsidR="00AF003C" w:rsidRDefault="00AF003C" w:rsidP="00AF003C">
      <w:pPr>
        <w:pStyle w:val="2"/>
        <w:numPr>
          <w:ilvl w:val="0"/>
          <w:numId w:val="2"/>
        </w:numPr>
        <w:tabs>
          <w:tab w:val="left" w:pos="142"/>
          <w:tab w:val="left" w:pos="284"/>
          <w:tab w:val="left" w:pos="1134"/>
        </w:tabs>
        <w:ind w:left="0" w:firstLine="709"/>
        <w:jc w:val="both"/>
        <w:rPr>
          <w:ins w:id="11" w:author="nadlooshi" w:date="2020-05-14T19:50:00Z"/>
          <w:szCs w:val="28"/>
        </w:rPr>
      </w:pPr>
      <w:r>
        <w:rPr>
          <w:szCs w:val="28"/>
        </w:rPr>
        <w:t>рассмотрения жалоб на действия (бездействие) должностных лиц  Администрации, ответственных за предоставление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4.2. Порядок и периодичность осуществления плановых и внеплановых проверок полноты качества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плановых и внеплановых проверок полноты и качества предоставления муниципальной услуги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может осуществляться в связи с конкретным обращением заявителя. Сроки проведения проверок определяются главой местной администрации сельского поселения при наличии достаточных оснований.</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Специалисты администрации несут ответственность, предусмотренную законодательством Российской Федерации, за свои решения и действия </w:t>
      </w:r>
      <w:r>
        <w:rPr>
          <w:rFonts w:ascii="Times New Roman" w:hAnsi="Times New Roman" w:cs="Times New Roman"/>
          <w:sz w:val="28"/>
          <w:szCs w:val="28"/>
        </w:rPr>
        <w:lastRenderedPageBreak/>
        <w:t>(бездействие), принимаемые (осуществляемые) в ходе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4.4.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 муниципальной услуги, в том числе со стороны граждан, их объединений и организаций.</w:t>
      </w:r>
    </w:p>
    <w:p w:rsidR="00AF003C" w:rsidRDefault="00AF003C" w:rsidP="00AF003C">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уполномоченных лиц администрации должен быть постоянным, всесторонним и объективным.</w:t>
      </w:r>
    </w:p>
    <w:p w:rsidR="00AF003C" w:rsidRDefault="00AF003C" w:rsidP="00AF003C">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рассмотрением своих обращений могут осуществлять их авторы на основании информации, полученной в администрации сельского поселения, в том числе у исполнителя по телефону.</w:t>
      </w:r>
    </w:p>
    <w:p w:rsidR="00AF003C" w:rsidRDefault="00AF003C" w:rsidP="00AF003C">
      <w:pPr>
        <w:pStyle w:val="ConsPlusNormal0"/>
        <w:ind w:firstLine="709"/>
        <w:jc w:val="both"/>
        <w:rPr>
          <w:sz w:val="20"/>
          <w:szCs w:val="20"/>
        </w:rPr>
      </w:pPr>
    </w:p>
    <w:p w:rsidR="00AF003C" w:rsidRDefault="00AF003C" w:rsidP="00AF003C">
      <w:pPr>
        <w:pStyle w:val="ConsPlusNormal0"/>
        <w:ind w:firstLine="709"/>
        <w:jc w:val="center"/>
        <w:outlineLvl w:val="1"/>
        <w:rPr>
          <w:rFonts w:ascii="Times New Roman" w:hAnsi="Times New Roman" w:cs="Times New Roman"/>
          <w:b/>
          <w:sz w:val="28"/>
          <w:szCs w:val="28"/>
        </w:rPr>
      </w:pPr>
      <w:r>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F003C" w:rsidRDefault="00AF003C" w:rsidP="00AF003C">
      <w:pPr>
        <w:pStyle w:val="ConsPlusNormal0"/>
        <w:ind w:firstLine="709"/>
        <w:jc w:val="center"/>
        <w:outlineLvl w:val="1"/>
        <w:rPr>
          <w:rFonts w:ascii="Times New Roman" w:hAnsi="Times New Roman" w:cs="Times New Roman"/>
          <w:b/>
          <w:sz w:val="28"/>
          <w:szCs w:val="28"/>
        </w:rPr>
      </w:pP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5.1. Заявитель имеет право на досудебное (внесудебное) обжалование решений и действий (бездействия) администрации и его ответственных лиц, принятых (осуществляемых) в ходе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proofErr w:type="gramStart"/>
      <w:r>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roofErr w:type="gramEnd"/>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нарушение срока регистрации запроса о предоставлении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bookmarkStart w:id="12" w:name="dst221"/>
      <w:bookmarkEnd w:id="12"/>
      <w:r>
        <w:rPr>
          <w:rFonts w:ascii="Times New Roman" w:hAnsi="Times New Roman" w:cs="Times New Roman"/>
          <w:sz w:val="28"/>
          <w:szCs w:val="28"/>
        </w:rPr>
        <w:t>- нарушение срока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bookmarkStart w:id="13" w:name="dst295"/>
      <w:bookmarkEnd w:id="13"/>
      <w:r>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w:t>
      </w:r>
      <w:r w:rsidR="004400A8">
        <w:rPr>
          <w:rFonts w:ascii="Times New Roman" w:hAnsi="Times New Roman" w:cs="Times New Roman"/>
          <w:sz w:val="28"/>
          <w:szCs w:val="28"/>
        </w:rPr>
        <w:t>ыми актами Забайкальского края</w:t>
      </w:r>
      <w:r>
        <w:rPr>
          <w:rFonts w:ascii="Times New Roman" w:hAnsi="Times New Roman" w:cs="Times New Roman"/>
          <w:sz w:val="28"/>
          <w:szCs w:val="28"/>
        </w:rPr>
        <w:t>, муниципальными правовыми актами для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bookmarkStart w:id="14" w:name="dst103"/>
      <w:bookmarkEnd w:id="14"/>
      <w:r>
        <w:rPr>
          <w:rFonts w:ascii="Times New Roman" w:hAnsi="Times New Roman" w:cs="Times New Roman"/>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w:t>
      </w:r>
      <w:r w:rsidR="004400A8">
        <w:rPr>
          <w:rFonts w:ascii="Times New Roman" w:hAnsi="Times New Roman" w:cs="Times New Roman"/>
          <w:sz w:val="28"/>
          <w:szCs w:val="28"/>
        </w:rPr>
        <w:t>ыми актами Забайкальского края</w:t>
      </w:r>
      <w:r>
        <w:rPr>
          <w:rFonts w:ascii="Times New Roman" w:hAnsi="Times New Roman" w:cs="Times New Roman"/>
          <w:sz w:val="28"/>
          <w:szCs w:val="28"/>
        </w:rPr>
        <w:t>, муниципальными правовыми актами для предоставления муниципальной услуги, у заявителя;</w:t>
      </w:r>
    </w:p>
    <w:p w:rsidR="00AF003C" w:rsidRDefault="00AF003C" w:rsidP="00AF003C">
      <w:pPr>
        <w:pStyle w:val="ConsPlusNormal0"/>
        <w:ind w:firstLine="709"/>
        <w:jc w:val="both"/>
        <w:rPr>
          <w:rFonts w:ascii="Times New Roman" w:hAnsi="Times New Roman" w:cs="Times New Roman"/>
          <w:sz w:val="28"/>
          <w:szCs w:val="28"/>
        </w:rPr>
      </w:pPr>
      <w:bookmarkStart w:id="15" w:name="dst222"/>
      <w:bookmarkEnd w:id="15"/>
      <w:proofErr w:type="gramStart"/>
      <w:r>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ascii="Times New Roman" w:hAnsi="Times New Roman" w:cs="Times New Roman"/>
          <w:sz w:val="28"/>
          <w:szCs w:val="28"/>
        </w:rPr>
        <w:lastRenderedPageBreak/>
        <w:t>законами и иными нормативными правов</w:t>
      </w:r>
      <w:r w:rsidR="004400A8">
        <w:rPr>
          <w:rFonts w:ascii="Times New Roman" w:hAnsi="Times New Roman" w:cs="Times New Roman"/>
          <w:sz w:val="28"/>
          <w:szCs w:val="28"/>
        </w:rPr>
        <w:t>ыми актами Забайкальского края</w:t>
      </w:r>
      <w:r>
        <w:rPr>
          <w:rFonts w:ascii="Times New Roman" w:hAnsi="Times New Roman" w:cs="Times New Roman"/>
          <w:sz w:val="28"/>
          <w:szCs w:val="28"/>
        </w:rPr>
        <w:t>, муниципальными правовыми актами;</w:t>
      </w:r>
      <w:proofErr w:type="gramEnd"/>
    </w:p>
    <w:p w:rsidR="00AF003C" w:rsidRDefault="00AF003C" w:rsidP="00AF003C">
      <w:pPr>
        <w:pStyle w:val="ConsPlusNormal0"/>
        <w:ind w:firstLine="709"/>
        <w:jc w:val="both"/>
        <w:rPr>
          <w:rFonts w:ascii="Times New Roman" w:hAnsi="Times New Roman" w:cs="Times New Roman"/>
          <w:sz w:val="28"/>
          <w:szCs w:val="28"/>
        </w:rPr>
      </w:pPr>
      <w:bookmarkStart w:id="16" w:name="dst105"/>
      <w:bookmarkEnd w:id="16"/>
      <w:r>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w:t>
      </w:r>
      <w:r w:rsidR="004400A8">
        <w:rPr>
          <w:rFonts w:ascii="Times New Roman" w:hAnsi="Times New Roman" w:cs="Times New Roman"/>
          <w:sz w:val="28"/>
          <w:szCs w:val="28"/>
        </w:rPr>
        <w:t>мативными правовыми актами Забайкальского края</w:t>
      </w:r>
      <w:r>
        <w:rPr>
          <w:rFonts w:ascii="Times New Roman" w:hAnsi="Times New Roman" w:cs="Times New Roman"/>
          <w:sz w:val="28"/>
          <w:szCs w:val="28"/>
        </w:rPr>
        <w:t>, муниципальными правовыми актами;</w:t>
      </w:r>
    </w:p>
    <w:p w:rsidR="00AF003C" w:rsidRDefault="00AF003C" w:rsidP="00AF003C">
      <w:pPr>
        <w:pStyle w:val="ConsPlusNormal0"/>
        <w:ind w:firstLine="709"/>
        <w:jc w:val="both"/>
        <w:rPr>
          <w:rFonts w:ascii="Times New Roman" w:hAnsi="Times New Roman" w:cs="Times New Roman"/>
          <w:sz w:val="28"/>
          <w:szCs w:val="28"/>
        </w:rPr>
      </w:pPr>
      <w:bookmarkStart w:id="17" w:name="dst223"/>
      <w:bookmarkEnd w:id="17"/>
      <w:r>
        <w:rPr>
          <w:rFonts w:ascii="Times New Roman" w:hAnsi="Times New Roman" w:cs="Times New Roman"/>
          <w:sz w:val="28"/>
          <w:szCs w:val="28"/>
        </w:rPr>
        <w:t>- отказ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F003C" w:rsidRDefault="00AF003C" w:rsidP="00AF003C">
      <w:pPr>
        <w:pStyle w:val="ConsPlusNormal0"/>
        <w:ind w:firstLine="709"/>
        <w:jc w:val="both"/>
        <w:rPr>
          <w:rFonts w:ascii="Times New Roman" w:hAnsi="Times New Roman" w:cs="Times New Roman"/>
          <w:sz w:val="28"/>
          <w:szCs w:val="28"/>
        </w:rPr>
      </w:pPr>
      <w:bookmarkStart w:id="18" w:name="dst224"/>
      <w:bookmarkEnd w:id="18"/>
      <w:r>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AF003C" w:rsidRDefault="00AF003C" w:rsidP="00AF003C">
      <w:pPr>
        <w:pStyle w:val="ConsPlusNormal0"/>
        <w:ind w:firstLine="709"/>
        <w:jc w:val="both"/>
        <w:rPr>
          <w:rFonts w:ascii="Times New Roman" w:hAnsi="Times New Roman" w:cs="Times New Roman"/>
          <w:sz w:val="28"/>
          <w:szCs w:val="28"/>
        </w:rPr>
      </w:pPr>
      <w:bookmarkStart w:id="19" w:name="dst225"/>
      <w:bookmarkEnd w:id="19"/>
      <w:proofErr w:type="gramStart"/>
      <w:r>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w:t>
      </w:r>
      <w:r w:rsidR="004400A8">
        <w:rPr>
          <w:rFonts w:ascii="Times New Roman" w:hAnsi="Times New Roman" w:cs="Times New Roman"/>
          <w:sz w:val="28"/>
          <w:szCs w:val="28"/>
        </w:rPr>
        <w:t>ыми актами Забайкальского края</w:t>
      </w:r>
      <w:r>
        <w:rPr>
          <w:rFonts w:ascii="Times New Roman" w:hAnsi="Times New Roman" w:cs="Times New Roman"/>
          <w:sz w:val="28"/>
          <w:szCs w:val="28"/>
        </w:rPr>
        <w:t>, муниципальными правовыми актами;</w:t>
      </w:r>
      <w:proofErr w:type="gramEnd"/>
    </w:p>
    <w:p w:rsidR="00AF003C" w:rsidRDefault="00AF003C" w:rsidP="00AF003C">
      <w:pPr>
        <w:pStyle w:val="ConsPlusNormal0"/>
        <w:ind w:firstLine="709"/>
        <w:jc w:val="both"/>
        <w:rPr>
          <w:rFonts w:ascii="Times New Roman" w:hAnsi="Times New Roman" w:cs="Times New Roman"/>
          <w:sz w:val="28"/>
          <w:szCs w:val="28"/>
        </w:rPr>
      </w:pPr>
      <w:bookmarkStart w:id="20" w:name="dst296"/>
      <w:bookmarkEnd w:id="20"/>
      <w:proofErr w:type="gramStart"/>
      <w:r>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AF003C" w:rsidRDefault="00AF003C" w:rsidP="00AF003C">
      <w:pPr>
        <w:autoSpaceDN w:val="0"/>
        <w:ind w:firstLine="540"/>
        <w:jc w:val="both"/>
        <w:rPr>
          <w:sz w:val="28"/>
          <w:szCs w:val="28"/>
        </w:rPr>
      </w:pPr>
      <w:r>
        <w:rPr>
          <w:sz w:val="28"/>
          <w:szCs w:val="28"/>
        </w:rPr>
        <w:t>5.3. Жалоба подается в письменной форме на бумажном носителе, в электронной форме в орган, предоставляю</w:t>
      </w:r>
      <w:r w:rsidR="004400A8">
        <w:rPr>
          <w:sz w:val="28"/>
          <w:szCs w:val="28"/>
        </w:rPr>
        <w:t>щий муниципальную услугу, КГАУ «МФЦ»</w:t>
      </w:r>
      <w:proofErr w:type="gramStart"/>
      <w:r w:rsidR="004400A8">
        <w:rPr>
          <w:sz w:val="28"/>
          <w:szCs w:val="28"/>
        </w:rPr>
        <w:t xml:space="preserve"> </w:t>
      </w:r>
      <w:r>
        <w:rPr>
          <w:sz w:val="28"/>
          <w:szCs w:val="28"/>
        </w:rPr>
        <w:t>.</w:t>
      </w:r>
      <w:proofErr w:type="gramEnd"/>
      <w:r>
        <w:rPr>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w:t>
      </w:r>
      <w:r w:rsidR="004400A8">
        <w:rPr>
          <w:sz w:val="28"/>
          <w:szCs w:val="28"/>
        </w:rPr>
        <w:t xml:space="preserve">я (бездействие) работника </w:t>
      </w:r>
      <w:r>
        <w:rPr>
          <w:sz w:val="28"/>
          <w:szCs w:val="28"/>
        </w:rPr>
        <w:t xml:space="preserve"> «МФЦ» подаются руководителю этого многофункционального центра. Жалобы на решения</w:t>
      </w:r>
      <w:r w:rsidR="004400A8">
        <w:rPr>
          <w:sz w:val="28"/>
          <w:szCs w:val="28"/>
        </w:rPr>
        <w:t xml:space="preserve"> и действия (бездействие) </w:t>
      </w:r>
      <w:r>
        <w:rPr>
          <w:sz w:val="28"/>
          <w:szCs w:val="28"/>
        </w:rPr>
        <w:t xml:space="preserve"> «</w:t>
      </w:r>
      <w:r w:rsidR="004400A8">
        <w:rPr>
          <w:sz w:val="28"/>
          <w:szCs w:val="28"/>
        </w:rPr>
        <w:t xml:space="preserve">МФЦ» подаются учредителю </w:t>
      </w:r>
      <w:r>
        <w:rPr>
          <w:sz w:val="28"/>
          <w:szCs w:val="28"/>
        </w:rPr>
        <w:t xml:space="preserve">«МФЦ». </w:t>
      </w:r>
    </w:p>
    <w:p w:rsidR="00AF003C" w:rsidRDefault="00AF003C" w:rsidP="00AF003C">
      <w:pPr>
        <w:autoSpaceDN w:val="0"/>
        <w:ind w:firstLine="540"/>
        <w:jc w:val="both"/>
        <w:rPr>
          <w:sz w:val="28"/>
          <w:szCs w:val="28"/>
        </w:rPr>
      </w:pPr>
      <w:proofErr w:type="gramStart"/>
      <w:r>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w:t>
      </w:r>
      <w:r w:rsidR="004400A8">
        <w:rPr>
          <w:sz w:val="28"/>
          <w:szCs w:val="28"/>
        </w:rPr>
        <w:t>его муниципальную услугу</w:t>
      </w:r>
      <w:r>
        <w:rPr>
          <w:sz w:val="28"/>
          <w:szCs w:val="28"/>
        </w:rPr>
        <w:t>, а также может быть принята при личном приеме заявителя.</w:t>
      </w:r>
      <w:proofErr w:type="gramEnd"/>
      <w:r>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w:t>
      </w:r>
      <w:r w:rsidR="004400A8">
        <w:rPr>
          <w:sz w:val="28"/>
          <w:szCs w:val="28"/>
        </w:rPr>
        <w:t>гофункционального центра</w:t>
      </w:r>
      <w:r>
        <w:rPr>
          <w:sz w:val="28"/>
          <w:szCs w:val="28"/>
        </w:rPr>
        <w:t xml:space="preserve">, а также может быть принята при личном приеме заявителя. </w:t>
      </w:r>
    </w:p>
    <w:p w:rsidR="00AF003C" w:rsidRDefault="00AF003C" w:rsidP="00AF003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Pr>
            <w:rStyle w:val="a3"/>
            <w:color w:val="auto"/>
            <w:sz w:val="28"/>
            <w:szCs w:val="28"/>
            <w:u w:val="none"/>
          </w:rPr>
          <w:t>части 5 статьи 11.2</w:t>
        </w:r>
      </w:hyperlink>
      <w:r>
        <w:rPr>
          <w:rFonts w:ascii="Times New Roman" w:hAnsi="Times New Roman" w:cs="Times New Roman"/>
          <w:sz w:val="28"/>
          <w:szCs w:val="28"/>
        </w:rPr>
        <w:t xml:space="preserve"> Федерального закона № 210-ФЗ.</w:t>
      </w:r>
    </w:p>
    <w:p w:rsidR="00AF003C" w:rsidRDefault="00AF003C" w:rsidP="00AF003C">
      <w:pPr>
        <w:autoSpaceDN w:val="0"/>
        <w:ind w:firstLine="540"/>
        <w:jc w:val="both"/>
        <w:rPr>
          <w:sz w:val="28"/>
          <w:szCs w:val="28"/>
        </w:rPr>
      </w:pPr>
      <w:r>
        <w:rPr>
          <w:sz w:val="28"/>
          <w:szCs w:val="28"/>
        </w:rPr>
        <w:t>В письменной жалобе в обязательном порядке указываются:</w:t>
      </w:r>
    </w:p>
    <w:p w:rsidR="00AF003C" w:rsidRDefault="00AF003C" w:rsidP="00AF003C">
      <w:pPr>
        <w:autoSpaceDN w:val="0"/>
        <w:ind w:firstLine="540"/>
        <w:jc w:val="both"/>
        <w:rPr>
          <w:sz w:val="28"/>
          <w:szCs w:val="28"/>
        </w:rPr>
      </w:pPr>
      <w:proofErr w:type="gramStart"/>
      <w:r>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w:t>
      </w:r>
      <w:r w:rsidR="004400A8">
        <w:rPr>
          <w:sz w:val="28"/>
          <w:szCs w:val="28"/>
        </w:rPr>
        <w:t xml:space="preserve">удаленного рабочего места </w:t>
      </w:r>
      <w:r>
        <w:rPr>
          <w:sz w:val="28"/>
          <w:szCs w:val="28"/>
        </w:rPr>
        <w:t> «МФЦ», его руководителя и (или) работника, решения и действия (бездействие) которых обжалуются;</w:t>
      </w:r>
      <w:proofErr w:type="gramEnd"/>
    </w:p>
    <w:p w:rsidR="00AF003C" w:rsidRDefault="00AF003C" w:rsidP="00AF003C">
      <w:pPr>
        <w:autoSpaceDN w:val="0"/>
        <w:ind w:firstLine="540"/>
        <w:jc w:val="both"/>
        <w:rPr>
          <w:sz w:val="28"/>
          <w:szCs w:val="28"/>
        </w:rPr>
      </w:pPr>
      <w:proofErr w:type="gramStart"/>
      <w:r>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F003C" w:rsidRDefault="00AF003C" w:rsidP="00AF003C">
      <w:pPr>
        <w:autoSpaceDN w:val="0"/>
        <w:ind w:firstLine="540"/>
        <w:jc w:val="both"/>
        <w:rPr>
          <w:sz w:val="28"/>
          <w:szCs w:val="28"/>
        </w:rPr>
      </w:pPr>
      <w:r>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w:t>
      </w:r>
      <w:r w:rsidR="004400A8">
        <w:rPr>
          <w:sz w:val="28"/>
          <w:szCs w:val="28"/>
        </w:rPr>
        <w:t xml:space="preserve">удаленного рабочего места </w:t>
      </w:r>
      <w:r>
        <w:rPr>
          <w:sz w:val="28"/>
          <w:szCs w:val="28"/>
        </w:rPr>
        <w:t xml:space="preserve"> «МФЦ», его работника;</w:t>
      </w:r>
    </w:p>
    <w:p w:rsidR="00AF003C" w:rsidRDefault="00AF003C" w:rsidP="00AF003C">
      <w:pPr>
        <w:autoSpaceDN w:val="0"/>
        <w:ind w:firstLine="540"/>
        <w:jc w:val="both"/>
        <w:rPr>
          <w:sz w:val="28"/>
          <w:szCs w:val="28"/>
        </w:rPr>
      </w:pPr>
      <w:r>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w:t>
      </w:r>
      <w:r w:rsidR="004400A8">
        <w:rPr>
          <w:sz w:val="28"/>
          <w:szCs w:val="28"/>
        </w:rPr>
        <w:t>удаленного рабочего места</w:t>
      </w:r>
      <w:r>
        <w:rPr>
          <w:sz w:val="28"/>
          <w:szCs w:val="28"/>
        </w:rPr>
        <w:t xml:space="preserve"> «МФЦ», его работника. Заявителем могут быть представлены документы (при наличии), подтверждающие доводы заявителя, либо их копии.</w:t>
      </w:r>
    </w:p>
    <w:p w:rsidR="00AF003C" w:rsidRDefault="00AF003C" w:rsidP="00AF003C">
      <w:pPr>
        <w:autoSpaceDN w:val="0"/>
        <w:ind w:firstLine="540"/>
        <w:jc w:val="both"/>
        <w:rPr>
          <w:sz w:val="28"/>
          <w:szCs w:val="28"/>
        </w:rPr>
      </w:pPr>
      <w:r>
        <w:rPr>
          <w:sz w:val="28"/>
          <w:szCs w:val="28"/>
        </w:rPr>
        <w:t>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F003C" w:rsidRDefault="00AF003C" w:rsidP="00AF003C">
      <w:pPr>
        <w:autoSpaceDN w:val="0"/>
        <w:ind w:firstLine="540"/>
        <w:jc w:val="both"/>
        <w:rPr>
          <w:sz w:val="28"/>
          <w:szCs w:val="28"/>
        </w:rPr>
      </w:pPr>
      <w:r>
        <w:rPr>
          <w:sz w:val="28"/>
          <w:szCs w:val="28"/>
        </w:rPr>
        <w:t xml:space="preserve">5.6. </w:t>
      </w:r>
      <w:proofErr w:type="gramStart"/>
      <w:r>
        <w:rPr>
          <w:sz w:val="28"/>
          <w:szCs w:val="28"/>
        </w:rPr>
        <w:t>Жалоба, поступившая в орган, предоставляю</w:t>
      </w:r>
      <w:r w:rsidR="004400A8">
        <w:rPr>
          <w:sz w:val="28"/>
          <w:szCs w:val="28"/>
        </w:rPr>
        <w:t xml:space="preserve">щий муниципальную услугу,  «МФЦ», учредителю </w:t>
      </w:r>
      <w:r>
        <w:rPr>
          <w:sz w:val="28"/>
          <w:szCs w:val="28"/>
        </w:rPr>
        <w:t xml:space="preserve">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w:t>
      </w:r>
      <w:r w:rsidR="004400A8">
        <w:rPr>
          <w:sz w:val="28"/>
          <w:szCs w:val="28"/>
        </w:rPr>
        <w:t>его муниципальную услугу,</w:t>
      </w:r>
      <w:r>
        <w:rPr>
          <w:sz w:val="28"/>
          <w:szCs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Pr>
          <w:sz w:val="28"/>
          <w:szCs w:val="28"/>
        </w:rPr>
        <w:t xml:space="preserve"> пяти рабочих дней со дня ее регистрации.</w:t>
      </w:r>
    </w:p>
    <w:p w:rsidR="00AF003C" w:rsidRDefault="00AF003C" w:rsidP="00AF003C">
      <w:pPr>
        <w:autoSpaceDN w:val="0"/>
        <w:ind w:firstLine="540"/>
        <w:jc w:val="both"/>
        <w:rPr>
          <w:sz w:val="28"/>
          <w:szCs w:val="28"/>
        </w:rPr>
      </w:pPr>
      <w:r>
        <w:rPr>
          <w:sz w:val="28"/>
          <w:szCs w:val="28"/>
        </w:rPr>
        <w:t>5.7. По результатам рассмотрения жалобы принимается одно из следующих решений:</w:t>
      </w:r>
    </w:p>
    <w:p w:rsidR="00AF003C" w:rsidRDefault="00AF003C" w:rsidP="00AF003C">
      <w:pPr>
        <w:autoSpaceDN w:val="0"/>
        <w:ind w:firstLine="540"/>
        <w:jc w:val="both"/>
        <w:rPr>
          <w:sz w:val="28"/>
          <w:szCs w:val="28"/>
        </w:rPr>
      </w:pPr>
      <w:proofErr w:type="gramStart"/>
      <w:r>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Pr>
          <w:sz w:val="28"/>
          <w:szCs w:val="28"/>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AF003C" w:rsidRDefault="00AF003C" w:rsidP="00AF003C">
      <w:pPr>
        <w:autoSpaceDN w:val="0"/>
        <w:ind w:firstLine="540"/>
        <w:jc w:val="both"/>
        <w:rPr>
          <w:sz w:val="28"/>
          <w:szCs w:val="28"/>
        </w:rPr>
      </w:pPr>
      <w:r>
        <w:rPr>
          <w:sz w:val="28"/>
          <w:szCs w:val="28"/>
        </w:rPr>
        <w:t>2) в удовлетворении жалобы отказывается.</w:t>
      </w:r>
    </w:p>
    <w:p w:rsidR="00AF003C" w:rsidRDefault="00AF003C" w:rsidP="00AF003C">
      <w:pPr>
        <w:autoSpaceDN w:val="0"/>
        <w:ind w:firstLine="540"/>
        <w:jc w:val="both"/>
        <w:rPr>
          <w:sz w:val="28"/>
          <w:szCs w:val="28"/>
        </w:rPr>
      </w:pPr>
      <w:r>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003C" w:rsidRDefault="00AF003C" w:rsidP="00AF003C">
      <w:pPr>
        <w:autoSpaceDN w:val="0"/>
        <w:ind w:firstLine="540"/>
        <w:jc w:val="both"/>
        <w:rPr>
          <w:sz w:val="28"/>
          <w:szCs w:val="28"/>
        </w:rPr>
      </w:pPr>
      <w:r>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F003C" w:rsidRDefault="00AF003C" w:rsidP="00AF003C">
      <w:pPr>
        <w:autoSpaceDN w:val="0"/>
        <w:ind w:firstLine="540"/>
        <w:jc w:val="both"/>
        <w:rPr>
          <w:sz w:val="28"/>
          <w:szCs w:val="28"/>
        </w:rPr>
      </w:pPr>
      <w:r>
        <w:rPr>
          <w:sz w:val="28"/>
          <w:szCs w:val="28"/>
        </w:rPr>
        <w:t xml:space="preserve">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F003C" w:rsidRDefault="00AF003C" w:rsidP="00AF003C">
      <w:pPr>
        <w:autoSpaceDN w:val="0"/>
        <w:ind w:firstLine="540"/>
        <w:jc w:val="both"/>
        <w:rPr>
          <w:sz w:val="28"/>
          <w:szCs w:val="28"/>
        </w:rPr>
      </w:pPr>
      <w:r>
        <w:rPr>
          <w:sz w:val="28"/>
          <w:szCs w:val="28"/>
        </w:rPr>
        <w:t xml:space="preserve">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F003C" w:rsidRDefault="00AF003C" w:rsidP="00AF003C">
      <w:pPr>
        <w:autoSpaceDN w:val="0"/>
        <w:ind w:firstLine="540"/>
        <w:jc w:val="both"/>
        <w:rPr>
          <w:sz w:val="28"/>
          <w:szCs w:val="28"/>
        </w:rPr>
      </w:pPr>
    </w:p>
    <w:p w:rsidR="00AF003C" w:rsidRDefault="00AF003C" w:rsidP="00AF003C">
      <w:pPr>
        <w:autoSpaceDN w:val="0"/>
        <w:jc w:val="center"/>
        <w:outlineLvl w:val="1"/>
        <w:rPr>
          <w:b/>
          <w:sz w:val="28"/>
          <w:szCs w:val="28"/>
        </w:rPr>
      </w:pPr>
      <w:r>
        <w:rPr>
          <w:b/>
          <w:sz w:val="28"/>
          <w:szCs w:val="28"/>
        </w:rPr>
        <w:t>6. Особенности выполнения административных процедур в многофункциональных центрах.</w:t>
      </w:r>
    </w:p>
    <w:p w:rsidR="00AF003C" w:rsidRDefault="00AF003C" w:rsidP="00AF003C">
      <w:pPr>
        <w:autoSpaceDN w:val="0"/>
        <w:jc w:val="center"/>
        <w:outlineLvl w:val="1"/>
        <w:rPr>
          <w:b/>
          <w:sz w:val="28"/>
          <w:szCs w:val="28"/>
        </w:rPr>
      </w:pPr>
    </w:p>
    <w:p w:rsidR="00AF003C" w:rsidRDefault="00AF003C" w:rsidP="00AF003C">
      <w:pPr>
        <w:autoSpaceDN w:val="0"/>
        <w:ind w:firstLine="540"/>
        <w:jc w:val="both"/>
        <w:rPr>
          <w:sz w:val="28"/>
          <w:szCs w:val="28"/>
        </w:rPr>
      </w:pPr>
      <w:r>
        <w:rPr>
          <w:sz w:val="28"/>
          <w:szCs w:val="28"/>
        </w:rPr>
        <w:t>6.1. Предоставление муниципальной услуги посредством МФЦ осущес</w:t>
      </w:r>
      <w:r w:rsidR="004400A8">
        <w:rPr>
          <w:sz w:val="28"/>
          <w:szCs w:val="28"/>
        </w:rPr>
        <w:t>твляется в подразделениях ГГАУ</w:t>
      </w:r>
      <w:r>
        <w:rPr>
          <w:sz w:val="28"/>
          <w:szCs w:val="28"/>
        </w:rPr>
        <w:t xml:space="preserve"> "МФЦ" при наличии вступившего в силу соглашен</w:t>
      </w:r>
      <w:r w:rsidR="004400A8">
        <w:rPr>
          <w:sz w:val="28"/>
          <w:szCs w:val="28"/>
        </w:rPr>
        <w:t xml:space="preserve">ия о взаимодействии между </w:t>
      </w:r>
      <w:r>
        <w:rPr>
          <w:sz w:val="28"/>
          <w:szCs w:val="28"/>
        </w:rPr>
        <w:t xml:space="preserve"> "МФЦ" и ОМСУ. Предоставление муниципальной услуги в иных МФЦ осуществляется при наличии вступившего в силу соглашени</w:t>
      </w:r>
      <w:r w:rsidR="004400A8">
        <w:rPr>
          <w:sz w:val="28"/>
          <w:szCs w:val="28"/>
        </w:rPr>
        <w:t xml:space="preserve">я о взаимодействии между </w:t>
      </w:r>
      <w:r>
        <w:rPr>
          <w:sz w:val="28"/>
          <w:szCs w:val="28"/>
        </w:rPr>
        <w:t xml:space="preserve"> "МФЦ" и иным МФЦ.</w:t>
      </w:r>
    </w:p>
    <w:p w:rsidR="00AF003C" w:rsidRDefault="00AF003C" w:rsidP="00AF003C">
      <w:pPr>
        <w:autoSpaceDN w:val="0"/>
        <w:ind w:firstLine="540"/>
        <w:jc w:val="both"/>
        <w:rPr>
          <w:sz w:val="28"/>
          <w:szCs w:val="28"/>
        </w:rPr>
      </w:pPr>
      <w:r>
        <w:rPr>
          <w:sz w:val="28"/>
          <w:szCs w:val="28"/>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F003C" w:rsidRDefault="00AF003C" w:rsidP="00AF003C">
      <w:pPr>
        <w:autoSpaceDN w:val="0"/>
        <w:ind w:firstLine="540"/>
        <w:jc w:val="both"/>
        <w:rPr>
          <w:sz w:val="28"/>
          <w:szCs w:val="28"/>
        </w:rPr>
      </w:pPr>
      <w:r>
        <w:rPr>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AF003C" w:rsidRDefault="00AF003C" w:rsidP="00AF003C">
      <w:pPr>
        <w:autoSpaceDN w:val="0"/>
        <w:ind w:firstLine="540"/>
        <w:jc w:val="both"/>
        <w:rPr>
          <w:sz w:val="28"/>
          <w:szCs w:val="28"/>
        </w:rPr>
      </w:pPr>
      <w:r>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F003C" w:rsidRDefault="00AF003C" w:rsidP="00AF003C">
      <w:pPr>
        <w:autoSpaceDN w:val="0"/>
        <w:ind w:firstLine="540"/>
        <w:jc w:val="both"/>
        <w:rPr>
          <w:sz w:val="28"/>
          <w:szCs w:val="28"/>
        </w:rPr>
      </w:pPr>
      <w:r>
        <w:rPr>
          <w:sz w:val="28"/>
          <w:szCs w:val="28"/>
        </w:rPr>
        <w:t>б) определяет предмет обращения;</w:t>
      </w:r>
    </w:p>
    <w:p w:rsidR="00AF003C" w:rsidRDefault="00AF003C" w:rsidP="00AF003C">
      <w:pPr>
        <w:autoSpaceDN w:val="0"/>
        <w:ind w:firstLine="540"/>
        <w:jc w:val="both"/>
        <w:rPr>
          <w:sz w:val="28"/>
          <w:szCs w:val="28"/>
        </w:rPr>
      </w:pPr>
      <w:r>
        <w:rPr>
          <w:sz w:val="28"/>
          <w:szCs w:val="28"/>
        </w:rPr>
        <w:t>в) проводит проверку правильности заполнения обращения;</w:t>
      </w:r>
    </w:p>
    <w:p w:rsidR="00AF003C" w:rsidRDefault="00AF003C" w:rsidP="00AF003C">
      <w:pPr>
        <w:autoSpaceDN w:val="0"/>
        <w:ind w:firstLine="540"/>
        <w:jc w:val="both"/>
        <w:rPr>
          <w:sz w:val="28"/>
          <w:szCs w:val="28"/>
        </w:rPr>
      </w:pPr>
      <w:r>
        <w:rPr>
          <w:sz w:val="28"/>
          <w:szCs w:val="28"/>
        </w:rPr>
        <w:t>г) проводит проверку укомплектованности пакета документов;</w:t>
      </w:r>
    </w:p>
    <w:p w:rsidR="00AF003C" w:rsidRDefault="00AF003C" w:rsidP="00AF003C">
      <w:pPr>
        <w:autoSpaceDN w:val="0"/>
        <w:ind w:firstLine="540"/>
        <w:jc w:val="both"/>
        <w:rPr>
          <w:sz w:val="28"/>
          <w:szCs w:val="28"/>
        </w:rPr>
      </w:pPr>
      <w:proofErr w:type="spellStart"/>
      <w:r>
        <w:rPr>
          <w:sz w:val="28"/>
          <w:szCs w:val="28"/>
        </w:rPr>
        <w:lastRenderedPageBreak/>
        <w:t>д</w:t>
      </w:r>
      <w:proofErr w:type="spellEnd"/>
      <w:r>
        <w:rPr>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AF003C" w:rsidRDefault="00AF003C" w:rsidP="00AF003C">
      <w:pPr>
        <w:autoSpaceDN w:val="0"/>
        <w:ind w:firstLine="540"/>
        <w:jc w:val="both"/>
        <w:rPr>
          <w:sz w:val="28"/>
          <w:szCs w:val="28"/>
        </w:rPr>
      </w:pPr>
      <w:r>
        <w:rPr>
          <w:sz w:val="28"/>
          <w:szCs w:val="28"/>
        </w:rPr>
        <w:t>е) заверяет каждый документ дела своей электронной подписью (далее - ЭП);</w:t>
      </w:r>
    </w:p>
    <w:p w:rsidR="00AF003C" w:rsidRDefault="00AF003C" w:rsidP="00AF003C">
      <w:pPr>
        <w:autoSpaceDN w:val="0"/>
        <w:ind w:firstLine="540"/>
        <w:jc w:val="both"/>
        <w:rPr>
          <w:sz w:val="28"/>
          <w:szCs w:val="28"/>
        </w:rPr>
      </w:pPr>
      <w:r>
        <w:rPr>
          <w:sz w:val="28"/>
          <w:szCs w:val="28"/>
        </w:rPr>
        <w:t>ж) направляет копии документов и реестр документов в ОМСУ:</w:t>
      </w:r>
    </w:p>
    <w:p w:rsidR="00AF003C" w:rsidRDefault="00AF003C" w:rsidP="00AF003C">
      <w:pPr>
        <w:autoSpaceDN w:val="0"/>
        <w:ind w:firstLine="540"/>
        <w:jc w:val="both"/>
        <w:rPr>
          <w:sz w:val="28"/>
          <w:szCs w:val="28"/>
        </w:rPr>
      </w:pPr>
      <w:r>
        <w:rPr>
          <w:sz w:val="28"/>
          <w:szCs w:val="28"/>
        </w:rPr>
        <w:t>- в электронном виде (в составе пакетов электронных дел) в день обращения заявителя в МФЦ;</w:t>
      </w:r>
    </w:p>
    <w:p w:rsidR="00AF003C" w:rsidRDefault="00AF003C" w:rsidP="00AF003C">
      <w:pPr>
        <w:autoSpaceDN w:val="0"/>
        <w:ind w:firstLine="540"/>
        <w:jc w:val="both"/>
        <w:rPr>
          <w:sz w:val="28"/>
          <w:szCs w:val="28"/>
        </w:rPr>
      </w:pPr>
      <w:r>
        <w:rPr>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F003C" w:rsidRDefault="00AF003C" w:rsidP="00AF003C">
      <w:pPr>
        <w:autoSpaceDN w:val="0"/>
        <w:ind w:firstLine="540"/>
        <w:jc w:val="both"/>
        <w:rPr>
          <w:sz w:val="28"/>
          <w:szCs w:val="28"/>
        </w:rPr>
      </w:pPr>
      <w:r>
        <w:rPr>
          <w:sz w:val="28"/>
          <w:szCs w:val="28"/>
        </w:rPr>
        <w:t>По окончании приема документов специалист МФЦ выдает заявителю расписку в приеме документов.</w:t>
      </w:r>
    </w:p>
    <w:p w:rsidR="00AF003C" w:rsidRDefault="00AF003C" w:rsidP="00AF003C">
      <w:pPr>
        <w:autoSpaceDN w:val="0"/>
        <w:ind w:firstLine="540"/>
        <w:jc w:val="both"/>
        <w:rPr>
          <w:sz w:val="28"/>
          <w:szCs w:val="28"/>
        </w:rPr>
      </w:pPr>
      <w:r>
        <w:rPr>
          <w:sz w:val="28"/>
          <w:szCs w:val="28"/>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F003C" w:rsidRDefault="00AF003C" w:rsidP="00AF003C">
      <w:pPr>
        <w:autoSpaceDN w:val="0"/>
        <w:ind w:firstLine="540"/>
        <w:jc w:val="both"/>
        <w:rPr>
          <w:sz w:val="28"/>
          <w:szCs w:val="28"/>
        </w:rPr>
      </w:pPr>
      <w:r>
        <w:rPr>
          <w:sz w:val="28"/>
          <w:szCs w:val="28"/>
        </w:rP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AF003C" w:rsidRDefault="00AF003C" w:rsidP="00AF003C">
      <w:pPr>
        <w:autoSpaceDN w:val="0"/>
        <w:ind w:firstLine="540"/>
        <w:jc w:val="both"/>
        <w:rPr>
          <w:sz w:val="28"/>
          <w:szCs w:val="28"/>
        </w:rPr>
      </w:pPr>
      <w:r>
        <w:rPr>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F003C" w:rsidRDefault="00AF003C" w:rsidP="00AF003C">
      <w:pPr>
        <w:autoSpaceDN w:val="0"/>
        <w:ind w:firstLine="540"/>
        <w:jc w:val="both"/>
        <w:rPr>
          <w:sz w:val="28"/>
          <w:szCs w:val="28"/>
        </w:rPr>
      </w:pPr>
      <w:r>
        <w:rPr>
          <w:sz w:val="28"/>
          <w:szCs w:val="28"/>
        </w:rPr>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w:t>
      </w:r>
      <w:proofErr w:type="spellStart"/>
      <w:r>
        <w:rPr>
          <w:sz w:val="28"/>
          <w:szCs w:val="28"/>
        </w:rPr>
        <w:t>смс-информирования</w:t>
      </w:r>
      <w:proofErr w:type="spellEnd"/>
      <w:r>
        <w:rPr>
          <w:sz w:val="28"/>
          <w:szCs w:val="28"/>
        </w:rPr>
        <w:t>), а также о возможности получения документов в МФЦ.</w:t>
      </w:r>
    </w:p>
    <w:p w:rsidR="00AF003C" w:rsidRDefault="00AF003C" w:rsidP="00AF003C">
      <w:pPr>
        <w:pStyle w:val="ConsPlusNormal0"/>
        <w:rPr>
          <w:color w:val="000000"/>
          <w:sz w:val="28"/>
          <w:szCs w:val="28"/>
        </w:rPr>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4400A8" w:rsidRDefault="004400A8" w:rsidP="00AF003C">
      <w:pPr>
        <w:tabs>
          <w:tab w:val="left" w:pos="7770"/>
          <w:tab w:val="right" w:pos="9915"/>
        </w:tabs>
        <w:autoSpaceDE w:val="0"/>
        <w:autoSpaceDN w:val="0"/>
        <w:adjustRightInd w:val="0"/>
        <w:ind w:firstLine="720"/>
        <w:jc w:val="right"/>
      </w:pPr>
    </w:p>
    <w:p w:rsidR="00AF003C" w:rsidRDefault="00AF003C" w:rsidP="00AF003C">
      <w:pPr>
        <w:tabs>
          <w:tab w:val="left" w:pos="7770"/>
          <w:tab w:val="right" w:pos="9915"/>
        </w:tabs>
        <w:autoSpaceDE w:val="0"/>
        <w:autoSpaceDN w:val="0"/>
        <w:adjustRightInd w:val="0"/>
        <w:ind w:firstLine="720"/>
        <w:jc w:val="right"/>
        <w:rPr>
          <w:sz w:val="26"/>
          <w:szCs w:val="26"/>
        </w:rPr>
      </w:pPr>
      <w:r>
        <w:lastRenderedPageBreak/>
        <w:t xml:space="preserve">      </w:t>
      </w:r>
      <w:r>
        <w:rPr>
          <w:sz w:val="26"/>
          <w:szCs w:val="26"/>
        </w:rPr>
        <w:t>Приложение 1</w:t>
      </w:r>
    </w:p>
    <w:p w:rsidR="00AF003C" w:rsidRDefault="00AF003C" w:rsidP="00AF003C">
      <w:pPr>
        <w:pStyle w:val="ConsPlusNormal0"/>
        <w:ind w:left="-567" w:firstLine="0"/>
        <w:jc w:val="right"/>
        <w:rPr>
          <w:rFonts w:ascii="Times New Roman" w:hAnsi="Times New Roman" w:cs="Times New Roman"/>
          <w:sz w:val="28"/>
          <w:szCs w:val="28"/>
        </w:rPr>
      </w:pPr>
      <w:r>
        <w:rPr>
          <w:rFonts w:ascii="Times New Roman" w:hAnsi="Times New Roman" w:cs="Times New Roman"/>
          <w:sz w:val="26"/>
          <w:szCs w:val="26"/>
        </w:rPr>
        <w:t xml:space="preserve">к Административному регламенту </w:t>
      </w:r>
    </w:p>
    <w:p w:rsidR="00AF003C" w:rsidRDefault="00AF003C" w:rsidP="00AF003C">
      <w:pPr>
        <w:ind w:left="-567"/>
        <w:rPr>
          <w:sz w:val="26"/>
          <w:szCs w:val="26"/>
        </w:rPr>
      </w:pPr>
    </w:p>
    <w:p w:rsidR="00AF003C" w:rsidRDefault="00AF003C" w:rsidP="00AF003C">
      <w:pPr>
        <w:jc w:val="right"/>
        <w:rPr>
          <w:sz w:val="26"/>
          <w:szCs w:val="26"/>
        </w:rPr>
      </w:pPr>
      <w:r>
        <w:rPr>
          <w:sz w:val="26"/>
          <w:szCs w:val="26"/>
        </w:rPr>
        <w:tab/>
        <w:t>В___________________________________________</w:t>
      </w:r>
    </w:p>
    <w:p w:rsidR="00AF003C" w:rsidRDefault="00AF003C" w:rsidP="00AF003C">
      <w:pPr>
        <w:ind w:left="-567"/>
        <w:jc w:val="right"/>
        <w:rPr>
          <w:i/>
          <w:iCs/>
          <w:sz w:val="26"/>
          <w:szCs w:val="26"/>
        </w:rPr>
      </w:pPr>
      <w:r>
        <w:rPr>
          <w:i/>
          <w:iCs/>
          <w:sz w:val="26"/>
          <w:szCs w:val="26"/>
        </w:rPr>
        <w:t>(указать наименование Уполномоченного органа)</w:t>
      </w:r>
    </w:p>
    <w:p w:rsidR="00AF003C" w:rsidRDefault="00AF003C" w:rsidP="00AF003C">
      <w:pPr>
        <w:ind w:left="-567"/>
        <w:jc w:val="right"/>
        <w:rPr>
          <w:i/>
          <w:iCs/>
          <w:sz w:val="26"/>
          <w:szCs w:val="26"/>
        </w:rPr>
      </w:pPr>
      <w:r>
        <w:rPr>
          <w:sz w:val="26"/>
          <w:szCs w:val="26"/>
        </w:rPr>
        <w:t>от __________________________________________</w:t>
      </w:r>
    </w:p>
    <w:p w:rsidR="00AF003C" w:rsidRDefault="00AF003C" w:rsidP="00AF003C">
      <w:pPr>
        <w:pStyle w:val="ConsPlusNonformat"/>
        <w:widowControl/>
        <w:ind w:left="-567"/>
        <w:jc w:val="center"/>
        <w:rPr>
          <w:rFonts w:ascii="Times New Roman" w:hAnsi="Times New Roman" w:cs="Times New Roman"/>
          <w:sz w:val="26"/>
          <w:szCs w:val="26"/>
        </w:rPr>
      </w:pPr>
      <w:r>
        <w:rPr>
          <w:rFonts w:ascii="Times New Roman" w:hAnsi="Times New Roman" w:cs="Times New Roman"/>
          <w:sz w:val="26"/>
          <w:szCs w:val="26"/>
        </w:rPr>
        <w:t xml:space="preserve">(ФИО физического лица)       </w:t>
      </w:r>
    </w:p>
    <w:p w:rsidR="00AF003C" w:rsidRDefault="00AF003C" w:rsidP="00AF003C">
      <w:pPr>
        <w:pStyle w:val="ConsPlusNonformat"/>
        <w:widowControl/>
        <w:ind w:left="-567"/>
        <w:jc w:val="right"/>
        <w:rPr>
          <w:rFonts w:ascii="Times New Roman" w:hAnsi="Times New Roman" w:cs="Times New Roman"/>
          <w:sz w:val="26"/>
          <w:szCs w:val="26"/>
        </w:rPr>
      </w:pPr>
      <w:r>
        <w:rPr>
          <w:rFonts w:ascii="Times New Roman" w:hAnsi="Times New Roman" w:cs="Times New Roman"/>
          <w:sz w:val="26"/>
          <w:szCs w:val="26"/>
        </w:rPr>
        <w:t xml:space="preserve">____________________________________________   </w:t>
      </w:r>
    </w:p>
    <w:p w:rsidR="00AF003C" w:rsidRDefault="00AF003C" w:rsidP="00AF003C">
      <w:pPr>
        <w:pStyle w:val="ConsPlusNonformat"/>
        <w:widowControl/>
        <w:ind w:left="-567"/>
        <w:jc w:val="center"/>
        <w:rPr>
          <w:rFonts w:ascii="Times New Roman" w:hAnsi="Times New Roman" w:cs="Times New Roman"/>
          <w:sz w:val="26"/>
          <w:szCs w:val="26"/>
        </w:rPr>
      </w:pPr>
      <w:r>
        <w:rPr>
          <w:rFonts w:ascii="Times New Roman" w:hAnsi="Times New Roman" w:cs="Times New Roman"/>
          <w:sz w:val="26"/>
          <w:szCs w:val="26"/>
        </w:rPr>
        <w:t>(ФИО руководителя организации)</w:t>
      </w:r>
    </w:p>
    <w:p w:rsidR="00AF003C" w:rsidRDefault="00AF003C" w:rsidP="00AF003C">
      <w:pPr>
        <w:pStyle w:val="ConsPlusNonformat"/>
        <w:widowControl/>
        <w:ind w:left="-567"/>
        <w:jc w:val="right"/>
        <w:rPr>
          <w:rFonts w:ascii="Times New Roman" w:hAnsi="Times New Roman" w:cs="Times New Roman"/>
          <w:sz w:val="26"/>
          <w:szCs w:val="26"/>
        </w:rPr>
      </w:pPr>
      <w:r>
        <w:rPr>
          <w:rFonts w:ascii="Times New Roman" w:hAnsi="Times New Roman" w:cs="Times New Roman"/>
          <w:sz w:val="26"/>
          <w:szCs w:val="26"/>
        </w:rPr>
        <w:t>____________________________________________</w:t>
      </w:r>
    </w:p>
    <w:p w:rsidR="00AF003C" w:rsidRDefault="00AF003C" w:rsidP="00AF003C">
      <w:pPr>
        <w:pStyle w:val="ConsPlusNonformat"/>
        <w:widowControl/>
        <w:ind w:left="-567"/>
        <w:jc w:val="center"/>
        <w:rPr>
          <w:rFonts w:ascii="Times New Roman" w:hAnsi="Times New Roman" w:cs="Times New Roman"/>
          <w:sz w:val="26"/>
          <w:szCs w:val="26"/>
        </w:rPr>
      </w:pPr>
      <w:r>
        <w:rPr>
          <w:rFonts w:ascii="Times New Roman" w:hAnsi="Times New Roman" w:cs="Times New Roman"/>
          <w:sz w:val="26"/>
          <w:szCs w:val="26"/>
        </w:rPr>
        <w:t>(адрес)</w:t>
      </w:r>
    </w:p>
    <w:p w:rsidR="00AF003C" w:rsidRDefault="00AF003C" w:rsidP="00AF003C">
      <w:pPr>
        <w:pStyle w:val="ConsPlusNonformat"/>
        <w:widowControl/>
        <w:ind w:left="-567"/>
        <w:jc w:val="right"/>
        <w:rPr>
          <w:rFonts w:ascii="Times New Roman" w:hAnsi="Times New Roman" w:cs="Times New Roman"/>
          <w:sz w:val="26"/>
          <w:szCs w:val="26"/>
        </w:rPr>
      </w:pPr>
      <w:r>
        <w:rPr>
          <w:rFonts w:ascii="Times New Roman" w:hAnsi="Times New Roman" w:cs="Times New Roman"/>
          <w:sz w:val="26"/>
          <w:szCs w:val="26"/>
        </w:rPr>
        <w:t>____________________________________________</w:t>
      </w:r>
    </w:p>
    <w:p w:rsidR="00AF003C" w:rsidRDefault="00AF003C" w:rsidP="00AF003C">
      <w:pPr>
        <w:pStyle w:val="ConsPlusNonformat"/>
        <w:widowControl/>
        <w:ind w:left="-567"/>
        <w:jc w:val="center"/>
        <w:rPr>
          <w:rFonts w:ascii="Times New Roman" w:hAnsi="Times New Roman" w:cs="Times New Roman"/>
          <w:sz w:val="26"/>
          <w:szCs w:val="26"/>
        </w:rPr>
      </w:pPr>
      <w:r>
        <w:rPr>
          <w:rFonts w:ascii="Times New Roman" w:hAnsi="Times New Roman" w:cs="Times New Roman"/>
          <w:sz w:val="26"/>
          <w:szCs w:val="26"/>
        </w:rPr>
        <w:t>(контактный телефон)</w:t>
      </w:r>
    </w:p>
    <w:p w:rsidR="00AF003C" w:rsidRDefault="00AF003C" w:rsidP="00AF003C">
      <w:pPr>
        <w:ind w:left="-567"/>
        <w:rPr>
          <w:sz w:val="26"/>
          <w:szCs w:val="26"/>
        </w:rPr>
      </w:pPr>
    </w:p>
    <w:p w:rsidR="00AF003C" w:rsidRDefault="00AF003C" w:rsidP="00AF003C">
      <w:pPr>
        <w:pStyle w:val="ConsPlusNonformat"/>
        <w:ind w:left="-567"/>
        <w:jc w:val="center"/>
        <w:rPr>
          <w:rFonts w:ascii="Times New Roman" w:hAnsi="Times New Roman" w:cs="Times New Roman"/>
          <w:b/>
          <w:bCs/>
          <w:sz w:val="26"/>
          <w:szCs w:val="26"/>
        </w:rPr>
      </w:pPr>
      <w:r>
        <w:rPr>
          <w:rFonts w:ascii="Times New Roman" w:hAnsi="Times New Roman" w:cs="Times New Roman"/>
          <w:b/>
          <w:bCs/>
          <w:sz w:val="26"/>
          <w:szCs w:val="26"/>
        </w:rPr>
        <w:t>ЗАЯВЛЕНИЕ</w:t>
      </w:r>
    </w:p>
    <w:p w:rsidR="00AF003C" w:rsidRDefault="00AF003C" w:rsidP="00AF003C">
      <w:pPr>
        <w:pStyle w:val="ConsPlusNonformat"/>
        <w:ind w:left="-567"/>
        <w:jc w:val="center"/>
        <w:rPr>
          <w:rFonts w:ascii="Times New Roman" w:hAnsi="Times New Roman" w:cs="Times New Roman"/>
          <w:b/>
          <w:bCs/>
          <w:color w:val="000000"/>
          <w:spacing w:val="-2"/>
          <w:sz w:val="26"/>
          <w:szCs w:val="26"/>
        </w:rPr>
      </w:pPr>
      <w:r>
        <w:rPr>
          <w:rFonts w:ascii="Times New Roman" w:hAnsi="Times New Roman" w:cs="Times New Roman"/>
          <w:b/>
          <w:bCs/>
          <w:sz w:val="26"/>
          <w:szCs w:val="26"/>
        </w:rPr>
        <w:t>по</w:t>
      </w:r>
      <w:r>
        <w:rPr>
          <w:rFonts w:ascii="Times New Roman" w:hAnsi="Times New Roman" w:cs="Times New Roman"/>
          <w:b/>
          <w:bCs/>
          <w:color w:val="000000"/>
          <w:spacing w:val="8"/>
          <w:sz w:val="26"/>
          <w:szCs w:val="26"/>
        </w:rPr>
        <w:t xml:space="preserve"> даче письменных</w:t>
      </w:r>
      <w:r>
        <w:rPr>
          <w:rStyle w:val="apple-converted-space"/>
          <w:bCs/>
          <w:color w:val="000000"/>
          <w:spacing w:val="8"/>
          <w:sz w:val="26"/>
          <w:szCs w:val="26"/>
        </w:rPr>
        <w:t> </w:t>
      </w:r>
      <w:r>
        <w:rPr>
          <w:rFonts w:ascii="Times New Roman" w:hAnsi="Times New Roman" w:cs="Times New Roman"/>
          <w:b/>
          <w:bCs/>
          <w:color w:val="000000"/>
          <w:spacing w:val="-2"/>
          <w:sz w:val="26"/>
          <w:szCs w:val="26"/>
        </w:rPr>
        <w:t>разъяснений по вопросам применения</w:t>
      </w:r>
    </w:p>
    <w:p w:rsidR="00AF003C" w:rsidRDefault="00AF003C" w:rsidP="00AF003C">
      <w:pPr>
        <w:pStyle w:val="ConsPlusNonformat"/>
        <w:ind w:left="-567"/>
        <w:jc w:val="center"/>
        <w:rPr>
          <w:rFonts w:ascii="Times New Roman" w:hAnsi="Times New Roman" w:cs="Times New Roman"/>
          <w:b/>
          <w:bCs/>
          <w:color w:val="000000"/>
          <w:spacing w:val="-2"/>
          <w:sz w:val="26"/>
          <w:szCs w:val="26"/>
        </w:rPr>
      </w:pPr>
      <w:r>
        <w:rPr>
          <w:rFonts w:ascii="Times New Roman" w:hAnsi="Times New Roman" w:cs="Times New Roman"/>
          <w:b/>
          <w:bCs/>
          <w:color w:val="000000"/>
          <w:spacing w:val="-2"/>
          <w:sz w:val="26"/>
          <w:szCs w:val="26"/>
        </w:rPr>
        <w:t>муниципальных правовых актов о налогах и сборах</w:t>
      </w:r>
    </w:p>
    <w:p w:rsidR="00AF003C" w:rsidRDefault="00AF003C" w:rsidP="00AF003C">
      <w:pPr>
        <w:pStyle w:val="ConsPlusNonformat"/>
        <w:ind w:left="-567"/>
        <w:jc w:val="center"/>
        <w:rPr>
          <w:rFonts w:ascii="Times New Roman" w:hAnsi="Times New Roman" w:cs="Times New Roman"/>
          <w:sz w:val="26"/>
          <w:szCs w:val="26"/>
        </w:rPr>
      </w:pPr>
    </w:p>
    <w:p w:rsidR="00AF003C" w:rsidRDefault="00AF003C" w:rsidP="00AF003C">
      <w:pPr>
        <w:pStyle w:val="ConsPlusNonformat"/>
        <w:rPr>
          <w:rFonts w:ascii="Times New Roman" w:hAnsi="Times New Roman" w:cs="Times New Roman"/>
          <w:sz w:val="26"/>
          <w:szCs w:val="26"/>
        </w:rPr>
      </w:pPr>
      <w:r>
        <w:rPr>
          <w:rFonts w:ascii="Times New Roman" w:hAnsi="Times New Roman" w:cs="Times New Roman"/>
          <w:sz w:val="26"/>
          <w:szCs w:val="26"/>
        </w:rPr>
        <w:tab/>
        <w:t>Прошу дать разъяснение по   вопросу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003C" w:rsidRDefault="00AF003C" w:rsidP="00AF003C">
      <w:pPr>
        <w:pStyle w:val="ConsPlusNonformat"/>
        <w:ind w:left="-567" w:firstLine="567"/>
        <w:rPr>
          <w:rFonts w:ascii="Times New Roman" w:hAnsi="Times New Roman" w:cs="Times New Roman"/>
          <w:sz w:val="26"/>
          <w:szCs w:val="26"/>
        </w:rPr>
      </w:pPr>
    </w:p>
    <w:p w:rsidR="00AF003C" w:rsidRDefault="00AF003C" w:rsidP="00AF003C">
      <w:pPr>
        <w:pStyle w:val="ConsPlusNonformat"/>
        <w:ind w:left="-567" w:firstLine="567"/>
        <w:rPr>
          <w:rFonts w:ascii="Times New Roman" w:hAnsi="Times New Roman" w:cs="Times New Roman"/>
          <w:sz w:val="26"/>
          <w:szCs w:val="26"/>
        </w:rPr>
      </w:pPr>
    </w:p>
    <w:p w:rsidR="00AF003C" w:rsidRDefault="00AF003C" w:rsidP="00AF003C">
      <w:pPr>
        <w:pStyle w:val="ConsPlusNonformat"/>
        <w:ind w:firstLine="567"/>
        <w:rPr>
          <w:rFonts w:ascii="Times New Roman" w:hAnsi="Times New Roman" w:cs="Times New Roman"/>
          <w:sz w:val="26"/>
          <w:szCs w:val="26"/>
        </w:rPr>
      </w:pPr>
    </w:p>
    <w:p w:rsidR="00AF003C" w:rsidRDefault="00AF003C" w:rsidP="00AF003C">
      <w:pPr>
        <w:pStyle w:val="ConsPlusNonformat"/>
        <w:ind w:left="-567" w:firstLine="567"/>
        <w:rPr>
          <w:rFonts w:ascii="Times New Roman" w:hAnsi="Times New Roman" w:cs="Times New Roman"/>
          <w:sz w:val="26"/>
          <w:szCs w:val="26"/>
        </w:rPr>
      </w:pPr>
    </w:p>
    <w:p w:rsidR="00AF003C" w:rsidRDefault="00AF003C" w:rsidP="00AF003C">
      <w:pPr>
        <w:pStyle w:val="ConsPlusNonformat"/>
        <w:ind w:left="-567" w:firstLine="567"/>
        <w:rPr>
          <w:rFonts w:ascii="Times New Roman" w:hAnsi="Times New Roman" w:cs="Times New Roman"/>
          <w:sz w:val="26"/>
          <w:szCs w:val="26"/>
        </w:rPr>
      </w:pPr>
      <w:r>
        <w:rPr>
          <w:rFonts w:ascii="Times New Roman" w:hAnsi="Times New Roman" w:cs="Times New Roman"/>
          <w:sz w:val="26"/>
          <w:szCs w:val="26"/>
        </w:rPr>
        <w:t xml:space="preserve">Заявитель: _____________________________________                                        </w:t>
      </w:r>
    </w:p>
    <w:p w:rsidR="00AF003C" w:rsidRDefault="00AF003C" w:rsidP="00AF003C">
      <w:pPr>
        <w:pStyle w:val="ConsPlusNonformat"/>
        <w:rPr>
          <w:rFonts w:ascii="Times New Roman" w:hAnsi="Times New Roman" w:cs="Times New Roman"/>
          <w:sz w:val="26"/>
          <w:szCs w:val="26"/>
        </w:rPr>
      </w:pPr>
      <w:proofErr w:type="gramStart"/>
      <w:r>
        <w:rPr>
          <w:rFonts w:ascii="Times New Roman" w:hAnsi="Times New Roman" w:cs="Times New Roman"/>
          <w:sz w:val="26"/>
          <w:szCs w:val="26"/>
        </w:rPr>
        <w:t>(Ф.И.О., должность представителя                                                       _____________________(подпись)</w:t>
      </w:r>
      <w:proofErr w:type="gramEnd"/>
    </w:p>
    <w:p w:rsidR="00AF003C" w:rsidRDefault="00AF003C" w:rsidP="00AF003C">
      <w:pPr>
        <w:pStyle w:val="ConsPlusNonformat"/>
        <w:ind w:left="-567" w:firstLine="567"/>
        <w:rPr>
          <w:rFonts w:ascii="Times New Roman" w:hAnsi="Times New Roman" w:cs="Times New Roman"/>
          <w:sz w:val="26"/>
          <w:szCs w:val="26"/>
        </w:rPr>
      </w:pPr>
      <w:r>
        <w:rPr>
          <w:rFonts w:ascii="Times New Roman" w:hAnsi="Times New Roman" w:cs="Times New Roman"/>
          <w:sz w:val="26"/>
          <w:szCs w:val="26"/>
        </w:rPr>
        <w:t>юридического лица; Ф.И.О. гражданина)</w:t>
      </w:r>
    </w:p>
    <w:p w:rsidR="00AF003C" w:rsidRDefault="00AF003C" w:rsidP="00AF003C">
      <w:pPr>
        <w:pStyle w:val="ConsPlusNonformat"/>
        <w:ind w:left="-567" w:firstLine="567"/>
        <w:rPr>
          <w:rFonts w:ascii="Times New Roman" w:hAnsi="Times New Roman" w:cs="Times New Roman"/>
          <w:sz w:val="26"/>
          <w:szCs w:val="26"/>
        </w:rPr>
      </w:pPr>
    </w:p>
    <w:p w:rsidR="00AF003C" w:rsidRDefault="00AF003C" w:rsidP="00AF003C">
      <w:pPr>
        <w:pStyle w:val="ConsPlusNonformat"/>
        <w:ind w:left="-567" w:firstLine="567"/>
      </w:pPr>
      <w:r>
        <w:rPr>
          <w:rFonts w:ascii="Times New Roman" w:hAnsi="Times New Roman" w:cs="Times New Roman"/>
        </w:rPr>
        <w:t>"__"__________</w:t>
      </w:r>
      <w:r>
        <w:t xml:space="preserve"> </w:t>
      </w:r>
      <w:r>
        <w:rPr>
          <w:rFonts w:ascii="Times New Roman" w:hAnsi="Times New Roman" w:cs="Times New Roman"/>
        </w:rPr>
        <w:t xml:space="preserve">20____ г.   </w:t>
      </w:r>
      <w:r>
        <w:t xml:space="preserve">                             </w:t>
      </w:r>
      <w:r>
        <w:rPr>
          <w:rFonts w:ascii="Times New Roman" w:hAnsi="Times New Roman" w:cs="Times New Roman"/>
          <w:sz w:val="26"/>
          <w:szCs w:val="26"/>
        </w:rPr>
        <w:t xml:space="preserve">М.П.  </w:t>
      </w:r>
      <w:r>
        <w:t xml:space="preserve">                                             </w:t>
      </w:r>
    </w:p>
    <w:p w:rsidR="00AF003C" w:rsidRDefault="00AF003C" w:rsidP="00AF003C">
      <w:pPr>
        <w:pStyle w:val="ConsPlusNonformat"/>
        <w:ind w:left="-567"/>
      </w:pPr>
      <w:r>
        <w:tab/>
        <w:t xml:space="preserve">                                                   </w:t>
      </w:r>
    </w:p>
    <w:p w:rsidR="00AF003C" w:rsidRDefault="00AF003C" w:rsidP="00AF003C">
      <w:pPr>
        <w:pStyle w:val="ConsPlusNonformat"/>
        <w:ind w:left="-567"/>
      </w:pPr>
    </w:p>
    <w:p w:rsidR="00AF003C" w:rsidRDefault="00AF003C" w:rsidP="00AF003C">
      <w:pPr>
        <w:pStyle w:val="ConsPlusNonformat"/>
        <w:ind w:left="-567"/>
      </w:pPr>
    </w:p>
    <w:p w:rsidR="00AF003C" w:rsidRDefault="00AF003C" w:rsidP="00AF003C">
      <w:pPr>
        <w:ind w:firstLine="709"/>
        <w:jc w:val="both"/>
      </w:pPr>
      <w:r>
        <w:t>Результат рассмотрения заявления прошу:</w:t>
      </w:r>
    </w:p>
    <w:p w:rsidR="00AF003C" w:rsidRDefault="00AF003C" w:rsidP="00AF003C">
      <w:pPr>
        <w:widowControl w:val="0"/>
        <w:autoSpaceDE w:val="0"/>
        <w:autoSpaceDN w:val="0"/>
        <w:adjustRightInd w:val="0"/>
        <w:ind w:firstLine="709"/>
        <w:jc w:val="both"/>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890"/>
      </w:tblGrid>
      <w:tr w:rsidR="00AF003C" w:rsidTr="00AF003C">
        <w:tc>
          <w:tcPr>
            <w:tcW w:w="534" w:type="dxa"/>
            <w:tcBorders>
              <w:top w:val="single" w:sz="4" w:space="0" w:color="auto"/>
              <w:left w:val="single" w:sz="4" w:space="0" w:color="auto"/>
              <w:bottom w:val="single" w:sz="4" w:space="0" w:color="auto"/>
              <w:right w:val="single" w:sz="4" w:space="0" w:color="auto"/>
            </w:tcBorders>
          </w:tcPr>
          <w:p w:rsidR="00AF003C" w:rsidRDefault="00AF003C">
            <w:pPr>
              <w:widowControl w:val="0"/>
              <w:autoSpaceDE w:val="0"/>
              <w:autoSpaceDN w:val="0"/>
              <w:adjustRightInd w:val="0"/>
              <w:ind w:firstLine="709"/>
              <w:jc w:val="both"/>
            </w:pPr>
            <w:r>
              <w:t xml:space="preserve">    </w:t>
            </w:r>
          </w:p>
          <w:p w:rsidR="00AF003C" w:rsidRDefault="00AF003C">
            <w:pPr>
              <w:widowControl w:val="0"/>
              <w:autoSpaceDE w:val="0"/>
              <w:autoSpaceDN w:val="0"/>
              <w:adjustRightInd w:val="0"/>
              <w:ind w:firstLine="709"/>
              <w:jc w:val="both"/>
            </w:pPr>
          </w:p>
        </w:tc>
        <w:tc>
          <w:tcPr>
            <w:tcW w:w="9890" w:type="dxa"/>
            <w:tcBorders>
              <w:top w:val="nil"/>
              <w:left w:val="single" w:sz="4" w:space="0" w:color="auto"/>
              <w:bottom w:val="nil"/>
              <w:right w:val="nil"/>
            </w:tcBorders>
            <w:vAlign w:val="center"/>
            <w:hideMark/>
          </w:tcPr>
          <w:p w:rsidR="00AF003C" w:rsidRDefault="00AF003C">
            <w:pPr>
              <w:widowControl w:val="0"/>
              <w:autoSpaceDE w:val="0"/>
              <w:autoSpaceDN w:val="0"/>
              <w:adjustRightInd w:val="0"/>
              <w:ind w:firstLine="67"/>
              <w:jc w:val="both"/>
            </w:pPr>
            <w:r>
              <w:t>выдать на руки в ОМСУ</w:t>
            </w:r>
          </w:p>
        </w:tc>
      </w:tr>
      <w:tr w:rsidR="00AF003C" w:rsidTr="00AF003C">
        <w:tc>
          <w:tcPr>
            <w:tcW w:w="534" w:type="dxa"/>
            <w:tcBorders>
              <w:top w:val="single" w:sz="4" w:space="0" w:color="auto"/>
              <w:left w:val="single" w:sz="4" w:space="0" w:color="auto"/>
              <w:bottom w:val="single" w:sz="4" w:space="0" w:color="auto"/>
              <w:right w:val="single" w:sz="4" w:space="0" w:color="auto"/>
            </w:tcBorders>
          </w:tcPr>
          <w:p w:rsidR="00AF003C" w:rsidRDefault="00AF003C">
            <w:pPr>
              <w:widowControl w:val="0"/>
              <w:autoSpaceDE w:val="0"/>
              <w:autoSpaceDN w:val="0"/>
              <w:adjustRightInd w:val="0"/>
              <w:ind w:firstLine="709"/>
              <w:jc w:val="both"/>
            </w:pPr>
          </w:p>
          <w:p w:rsidR="00AF003C" w:rsidRDefault="00AF003C">
            <w:pPr>
              <w:widowControl w:val="0"/>
              <w:autoSpaceDE w:val="0"/>
              <w:autoSpaceDN w:val="0"/>
              <w:adjustRightInd w:val="0"/>
              <w:ind w:firstLine="709"/>
              <w:jc w:val="both"/>
            </w:pPr>
          </w:p>
        </w:tc>
        <w:tc>
          <w:tcPr>
            <w:tcW w:w="9890" w:type="dxa"/>
            <w:tcBorders>
              <w:top w:val="nil"/>
              <w:left w:val="single" w:sz="4" w:space="0" w:color="auto"/>
              <w:bottom w:val="nil"/>
              <w:right w:val="nil"/>
            </w:tcBorders>
            <w:vAlign w:val="center"/>
            <w:hideMark/>
          </w:tcPr>
          <w:p w:rsidR="00AF003C" w:rsidRDefault="00AF003C">
            <w:pPr>
              <w:widowControl w:val="0"/>
              <w:autoSpaceDE w:val="0"/>
              <w:autoSpaceDN w:val="0"/>
              <w:adjustRightInd w:val="0"/>
              <w:ind w:firstLine="67"/>
            </w:pPr>
            <w:r>
              <w:t>выдать на руки в МФЦ (указать адрес) ______________________</w:t>
            </w:r>
          </w:p>
        </w:tc>
      </w:tr>
      <w:tr w:rsidR="00AF003C" w:rsidTr="00AF003C">
        <w:tc>
          <w:tcPr>
            <w:tcW w:w="534" w:type="dxa"/>
            <w:tcBorders>
              <w:top w:val="single" w:sz="4" w:space="0" w:color="auto"/>
              <w:left w:val="single" w:sz="4" w:space="0" w:color="auto"/>
              <w:bottom w:val="single" w:sz="4" w:space="0" w:color="auto"/>
              <w:right w:val="single" w:sz="4" w:space="0" w:color="auto"/>
            </w:tcBorders>
          </w:tcPr>
          <w:p w:rsidR="00AF003C" w:rsidRDefault="00AF003C">
            <w:pPr>
              <w:widowControl w:val="0"/>
              <w:autoSpaceDE w:val="0"/>
              <w:autoSpaceDN w:val="0"/>
              <w:adjustRightInd w:val="0"/>
              <w:ind w:firstLine="709"/>
              <w:jc w:val="both"/>
              <w:rPr>
                <w:b/>
              </w:rPr>
            </w:pPr>
          </w:p>
          <w:p w:rsidR="00AF003C" w:rsidRDefault="00AF003C">
            <w:pPr>
              <w:widowControl w:val="0"/>
              <w:autoSpaceDE w:val="0"/>
              <w:autoSpaceDN w:val="0"/>
              <w:adjustRightInd w:val="0"/>
              <w:ind w:firstLine="709"/>
              <w:jc w:val="both"/>
              <w:rPr>
                <w:b/>
              </w:rPr>
            </w:pPr>
          </w:p>
        </w:tc>
        <w:tc>
          <w:tcPr>
            <w:tcW w:w="9890" w:type="dxa"/>
            <w:tcBorders>
              <w:top w:val="nil"/>
              <w:left w:val="single" w:sz="4" w:space="0" w:color="auto"/>
              <w:bottom w:val="nil"/>
              <w:right w:val="nil"/>
            </w:tcBorders>
            <w:vAlign w:val="center"/>
            <w:hideMark/>
          </w:tcPr>
          <w:p w:rsidR="00AF003C" w:rsidRDefault="00AF003C">
            <w:pPr>
              <w:widowControl w:val="0"/>
              <w:autoSpaceDE w:val="0"/>
              <w:autoSpaceDN w:val="0"/>
              <w:adjustRightInd w:val="0"/>
              <w:ind w:firstLine="67"/>
              <w:jc w:val="both"/>
            </w:pPr>
            <w:r>
              <w:t xml:space="preserve">направить в электронной </w:t>
            </w:r>
            <w:r w:rsidR="004400A8">
              <w:t xml:space="preserve">форме в личный кабинет на ПГУ </w:t>
            </w:r>
            <w:r>
              <w:t>/ЕПГУ</w:t>
            </w:r>
          </w:p>
        </w:tc>
      </w:tr>
    </w:tbl>
    <w:p w:rsidR="00AF003C" w:rsidRDefault="00AF003C" w:rsidP="00AF003C">
      <w:pPr>
        <w:pStyle w:val="ConsPlusNonformat"/>
        <w:ind w:left="-567"/>
      </w:pPr>
    </w:p>
    <w:p w:rsidR="00714A06" w:rsidRDefault="00714A06"/>
    <w:sectPr w:rsidR="00714A06" w:rsidSect="00714A0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70E" w:rsidRDefault="006B270E" w:rsidP="00AF003C">
      <w:r>
        <w:separator/>
      </w:r>
    </w:p>
  </w:endnote>
  <w:endnote w:type="continuationSeparator" w:id="0">
    <w:p w:rsidR="006B270E" w:rsidRDefault="006B270E" w:rsidP="00AF00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70E" w:rsidRDefault="006B270E" w:rsidP="00AF003C">
      <w:r>
        <w:separator/>
      </w:r>
    </w:p>
  </w:footnote>
  <w:footnote w:type="continuationSeparator" w:id="0">
    <w:p w:rsidR="006B270E" w:rsidRDefault="006B270E" w:rsidP="00AF003C">
      <w:r>
        <w:continuationSeparator/>
      </w:r>
    </w:p>
  </w:footnote>
  <w:footnote w:id="1">
    <w:p w:rsidR="00AF003C" w:rsidRDefault="00AF003C" w:rsidP="00B05880">
      <w:pPr>
        <w:pStyle w:val="a4"/>
        <w:ind w:firstLine="0"/>
      </w:pPr>
    </w:p>
  </w:footnote>
  <w:footnote w:id="2">
    <w:p w:rsidR="00AF003C" w:rsidRDefault="00AF003C" w:rsidP="00AF003C">
      <w:pPr>
        <w:pStyle w:val="a6"/>
      </w:pPr>
    </w:p>
    <w:p w:rsidR="00AF003C" w:rsidRDefault="00AF003C" w:rsidP="00AF003C">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B9E86A58"/>
    <w:lvl w:ilvl="0" w:tplc="04190011">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A9B1EEC"/>
    <w:multiLevelType w:val="hybridMultilevel"/>
    <w:tmpl w:val="E7F2B990"/>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F003C"/>
    <w:rsid w:val="000754ED"/>
    <w:rsid w:val="000B1DF8"/>
    <w:rsid w:val="001960A5"/>
    <w:rsid w:val="001977E5"/>
    <w:rsid w:val="004400A8"/>
    <w:rsid w:val="005E630C"/>
    <w:rsid w:val="006B270E"/>
    <w:rsid w:val="006D7C9E"/>
    <w:rsid w:val="00714A06"/>
    <w:rsid w:val="00742C2F"/>
    <w:rsid w:val="009262BA"/>
    <w:rsid w:val="009E56DB"/>
    <w:rsid w:val="00A17466"/>
    <w:rsid w:val="00A42F07"/>
    <w:rsid w:val="00AF003C"/>
    <w:rsid w:val="00B05880"/>
    <w:rsid w:val="00D75711"/>
    <w:rsid w:val="00E077A7"/>
    <w:rsid w:val="00F304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0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F003C"/>
    <w:rPr>
      <w:rFonts w:ascii="Times New Roman" w:hAnsi="Times New Roman" w:cs="Times New Roman" w:hint="default"/>
      <w:color w:val="0000FF"/>
      <w:u w:val="single"/>
    </w:rPr>
  </w:style>
  <w:style w:type="paragraph" w:styleId="a4">
    <w:name w:val="footnote text"/>
    <w:basedOn w:val="a"/>
    <w:link w:val="a5"/>
    <w:uiPriority w:val="99"/>
    <w:semiHidden/>
    <w:unhideWhenUsed/>
    <w:rsid w:val="00AF003C"/>
    <w:pPr>
      <w:widowControl w:val="0"/>
      <w:autoSpaceDE w:val="0"/>
      <w:autoSpaceDN w:val="0"/>
      <w:adjustRightInd w:val="0"/>
      <w:ind w:firstLine="720"/>
      <w:jc w:val="both"/>
    </w:pPr>
    <w:rPr>
      <w:rFonts w:ascii="Arial" w:hAnsi="Arial"/>
      <w:sz w:val="20"/>
      <w:szCs w:val="20"/>
    </w:rPr>
  </w:style>
  <w:style w:type="character" w:customStyle="1" w:styleId="a5">
    <w:name w:val="Текст сноски Знак"/>
    <w:basedOn w:val="a0"/>
    <w:link w:val="a4"/>
    <w:uiPriority w:val="99"/>
    <w:semiHidden/>
    <w:rsid w:val="00AF003C"/>
    <w:rPr>
      <w:rFonts w:ascii="Arial" w:eastAsia="Times New Roman" w:hAnsi="Arial" w:cs="Times New Roman"/>
      <w:sz w:val="20"/>
      <w:szCs w:val="20"/>
    </w:rPr>
  </w:style>
  <w:style w:type="paragraph" w:styleId="a6">
    <w:name w:val="annotation text"/>
    <w:basedOn w:val="a"/>
    <w:link w:val="a7"/>
    <w:uiPriority w:val="99"/>
    <w:semiHidden/>
    <w:unhideWhenUsed/>
    <w:rsid w:val="00AF003C"/>
    <w:rPr>
      <w:sz w:val="20"/>
      <w:szCs w:val="20"/>
    </w:rPr>
  </w:style>
  <w:style w:type="character" w:customStyle="1" w:styleId="a7">
    <w:name w:val="Текст примечания Знак"/>
    <w:basedOn w:val="a0"/>
    <w:link w:val="a6"/>
    <w:uiPriority w:val="99"/>
    <w:semiHidden/>
    <w:rsid w:val="00AF003C"/>
    <w:rPr>
      <w:rFonts w:ascii="Times New Roman" w:eastAsia="Times New Roman" w:hAnsi="Times New Roman" w:cs="Times New Roman"/>
      <w:sz w:val="20"/>
      <w:szCs w:val="20"/>
    </w:rPr>
  </w:style>
  <w:style w:type="character" w:customStyle="1" w:styleId="a8">
    <w:name w:val="Название Знак"/>
    <w:link w:val="3"/>
    <w:uiPriority w:val="99"/>
    <w:locked/>
    <w:rsid w:val="00AF003C"/>
    <w:rPr>
      <w:rFonts w:ascii="Times New Roman" w:eastAsia="Times New Roman" w:hAnsi="Times New Roman" w:cs="Times New Roman"/>
      <w:sz w:val="28"/>
      <w:lang w:eastAsia="ar-SA"/>
    </w:rPr>
  </w:style>
  <w:style w:type="paragraph" w:styleId="a9">
    <w:name w:val="List Paragraph"/>
    <w:basedOn w:val="a"/>
    <w:uiPriority w:val="34"/>
    <w:qFormat/>
    <w:rsid w:val="00AF003C"/>
    <w:pPr>
      <w:spacing w:after="200" w:line="276" w:lineRule="auto"/>
      <w:ind w:left="720"/>
      <w:contextualSpacing/>
    </w:pPr>
    <w:rPr>
      <w:rFonts w:ascii="Calibri" w:hAnsi="Calibri"/>
      <w:sz w:val="22"/>
      <w:szCs w:val="22"/>
    </w:rPr>
  </w:style>
  <w:style w:type="paragraph" w:customStyle="1" w:styleId="ConsPlusNonformat">
    <w:name w:val="ConsPlusNonformat"/>
    <w:uiPriority w:val="99"/>
    <w:rsid w:val="00AF00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AF003C"/>
    <w:rPr>
      <w:rFonts w:ascii="Arial" w:eastAsia="Times New Roman" w:hAnsi="Arial" w:cs="Arial"/>
    </w:rPr>
  </w:style>
  <w:style w:type="paragraph" w:customStyle="1" w:styleId="ConsPlusNormal0">
    <w:name w:val="ConsPlusNormal"/>
    <w:link w:val="ConsPlusNormal"/>
    <w:rsid w:val="00AF003C"/>
    <w:pPr>
      <w:autoSpaceDE w:val="0"/>
      <w:autoSpaceDN w:val="0"/>
      <w:adjustRightInd w:val="0"/>
      <w:spacing w:after="0" w:line="240" w:lineRule="auto"/>
      <w:ind w:firstLine="720"/>
    </w:pPr>
    <w:rPr>
      <w:rFonts w:ascii="Arial" w:eastAsia="Times New Roman" w:hAnsi="Arial" w:cs="Arial"/>
    </w:rPr>
  </w:style>
  <w:style w:type="paragraph" w:customStyle="1" w:styleId="ConsPlusTitle">
    <w:name w:val="ConsPlusTitle"/>
    <w:uiPriority w:val="99"/>
    <w:rsid w:val="00AF00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body">
    <w:name w:val="Text body"/>
    <w:basedOn w:val="a"/>
    <w:uiPriority w:val="99"/>
    <w:rsid w:val="00AF003C"/>
    <w:pPr>
      <w:suppressAutoHyphens/>
      <w:autoSpaceDN w:val="0"/>
      <w:spacing w:after="140" w:line="288" w:lineRule="auto"/>
    </w:pPr>
    <w:rPr>
      <w:rFonts w:ascii="Liberation Serif" w:eastAsia="SimSun" w:hAnsi="Liberation Serif" w:cs="Mangal"/>
      <w:kern w:val="3"/>
      <w:lang w:eastAsia="zh-CN" w:bidi="hi-IN"/>
    </w:rPr>
  </w:style>
  <w:style w:type="paragraph" w:customStyle="1" w:styleId="3">
    <w:name w:val="Стиль3"/>
    <w:basedOn w:val="a"/>
    <w:next w:val="aa"/>
    <w:link w:val="a8"/>
    <w:uiPriority w:val="99"/>
    <w:rsid w:val="00AF003C"/>
    <w:pPr>
      <w:jc w:val="center"/>
    </w:pPr>
    <w:rPr>
      <w:sz w:val="28"/>
      <w:szCs w:val="22"/>
      <w:lang w:eastAsia="ar-SA"/>
    </w:rPr>
  </w:style>
  <w:style w:type="paragraph" w:customStyle="1" w:styleId="2">
    <w:name w:val="Стиль2"/>
    <w:basedOn w:val="a"/>
    <w:next w:val="aa"/>
    <w:uiPriority w:val="99"/>
    <w:rsid w:val="00AF003C"/>
    <w:pPr>
      <w:jc w:val="center"/>
    </w:pPr>
    <w:rPr>
      <w:sz w:val="28"/>
    </w:rPr>
  </w:style>
  <w:style w:type="character" w:styleId="ab">
    <w:name w:val="footnote reference"/>
    <w:uiPriority w:val="99"/>
    <w:semiHidden/>
    <w:unhideWhenUsed/>
    <w:rsid w:val="00AF003C"/>
    <w:rPr>
      <w:rFonts w:ascii="Times New Roman" w:hAnsi="Times New Roman" w:cs="Times New Roman" w:hint="default"/>
      <w:vertAlign w:val="superscript"/>
    </w:rPr>
  </w:style>
  <w:style w:type="character" w:customStyle="1" w:styleId="apple-converted-space">
    <w:name w:val="apple-converted-space"/>
    <w:basedOn w:val="a0"/>
    <w:uiPriority w:val="99"/>
    <w:rsid w:val="00AF003C"/>
    <w:rPr>
      <w:rFonts w:ascii="Times New Roman" w:hAnsi="Times New Roman" w:cs="Times New Roman" w:hint="default"/>
    </w:rPr>
  </w:style>
  <w:style w:type="character" w:customStyle="1" w:styleId="FontStyle32">
    <w:name w:val="Font Style32"/>
    <w:uiPriority w:val="99"/>
    <w:rsid w:val="00AF003C"/>
    <w:rPr>
      <w:rFonts w:ascii="Times New Roman" w:hAnsi="Times New Roman" w:cs="Times New Roman" w:hint="default"/>
      <w:sz w:val="24"/>
    </w:rPr>
  </w:style>
  <w:style w:type="paragraph" w:styleId="aa">
    <w:name w:val="Title"/>
    <w:basedOn w:val="a"/>
    <w:next w:val="a"/>
    <w:link w:val="1"/>
    <w:uiPriority w:val="10"/>
    <w:qFormat/>
    <w:rsid w:val="00AF00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
    <w:name w:val="Название Знак1"/>
    <w:basedOn w:val="a0"/>
    <w:link w:val="aa"/>
    <w:uiPriority w:val="10"/>
    <w:rsid w:val="00AF003C"/>
    <w:rPr>
      <w:rFonts w:asciiTheme="majorHAnsi" w:eastAsiaTheme="majorEastAsia" w:hAnsiTheme="majorHAnsi" w:cstheme="majorBidi"/>
      <w:color w:val="17365D" w:themeColor="text2" w:themeShade="BF"/>
      <w:spacing w:val="5"/>
      <w:kern w:val="28"/>
      <w:sz w:val="52"/>
      <w:szCs w:val="52"/>
      <w:lang w:eastAsia="ru-RU"/>
    </w:rPr>
  </w:style>
  <w:style w:type="paragraph" w:styleId="ac">
    <w:name w:val="Balloon Text"/>
    <w:basedOn w:val="a"/>
    <w:link w:val="ad"/>
    <w:uiPriority w:val="99"/>
    <w:semiHidden/>
    <w:unhideWhenUsed/>
    <w:rsid w:val="00AF003C"/>
    <w:rPr>
      <w:rFonts w:ascii="Tahoma" w:hAnsi="Tahoma" w:cs="Tahoma"/>
      <w:sz w:val="16"/>
      <w:szCs w:val="16"/>
    </w:rPr>
  </w:style>
  <w:style w:type="character" w:customStyle="1" w:styleId="ad">
    <w:name w:val="Текст выноски Знак"/>
    <w:basedOn w:val="a0"/>
    <w:link w:val="ac"/>
    <w:uiPriority w:val="99"/>
    <w:semiHidden/>
    <w:rsid w:val="00AF003C"/>
    <w:rPr>
      <w:rFonts w:ascii="Tahoma" w:eastAsia="Times New Roman" w:hAnsi="Tahoma" w:cs="Tahoma"/>
      <w:sz w:val="16"/>
      <w:szCs w:val="16"/>
      <w:lang w:eastAsia="ru-RU"/>
    </w:rPr>
  </w:style>
  <w:style w:type="character" w:customStyle="1" w:styleId="ae">
    <w:name w:val="Без интервала Знак"/>
    <w:basedOn w:val="a0"/>
    <w:link w:val="af"/>
    <w:uiPriority w:val="1"/>
    <w:locked/>
    <w:rsid w:val="000754ED"/>
    <w:rPr>
      <w:rFonts w:ascii="Calibri" w:eastAsia="Calibri" w:hAnsi="Calibri" w:cs="Times New Roman"/>
    </w:rPr>
  </w:style>
  <w:style w:type="paragraph" w:styleId="af">
    <w:name w:val="No Spacing"/>
    <w:link w:val="ae"/>
    <w:uiPriority w:val="1"/>
    <w:qFormat/>
    <w:rsid w:val="000754E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12442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96;&#1080;&#1083;&#1082;&#1080;&#1085;&#1089;&#1082;&#1080;&#1081;.&#1088;&#1092;" TargetMode="External"/><Relationship Id="rId13" Type="http://schemas.openxmlformats.org/officeDocument/2006/relationships/hyperlink" Target="consultantplus://offline/ref=882BF74CE54FF1690C408C3F6AEEB1B7A452EEAC0F10BC9DD238FAFD1060AA8A0B8301B71EB03E54BB7F3034a4F6B"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hyperlink" Target="http://www.&#1096;&#1080;&#1083;&#1082;&#1080;&#1085;&#1089;&#1082;&#1080;&#1081;.&#1088;&#1092;" TargetMode="External"/><Relationship Id="rId12" Type="http://schemas.openxmlformats.org/officeDocument/2006/relationships/hyperlink" Target="http://www.gosuslugi.ru" TargetMode="External"/><Relationship Id="rId17" Type="http://schemas.openxmlformats.org/officeDocument/2006/relationships/hyperlink" Target="file:///C:\Users\yua_erisova\AppData\Local\Downloads\&#1055;&#1086;&#1089;&#1090;&#1072;&#1085;&#1086;&#1074;&#1083;&#1077;&#1085;&#1080;&#1103;%20&#1086;&#1090;%2009.07.2010%20&#1075;&#1086;&#1076;&#1072;\&#1055;&#1086;&#1089;&#1090;&#1072;&#1085;&#1086;&#1074;&#1083;&#1077;&#1085;&#1080;&#1103;%202020&#1075;\&#8470;14_27.02.2020.rtf" TargetMode="External"/><Relationship Id="rId2" Type="http://schemas.openxmlformats.org/officeDocument/2006/relationships/styles" Target="styles.xml"/><Relationship Id="rId16" Type="http://schemas.openxmlformats.org/officeDocument/2006/relationships/hyperlink" Target="file:///C:\Users\yua_erisova\AppData\Local\Downloads\&#1055;&#1086;&#1089;&#1090;&#1072;&#1085;&#1086;&#1074;&#1083;&#1077;&#1085;&#1080;&#1103;%20&#1086;&#1090;%2009.07.2010%20&#1075;&#1086;&#1076;&#1072;\&#1055;&#1086;&#1089;&#1090;&#1072;&#1085;&#1086;&#1074;&#1083;&#1077;&#1085;&#1080;&#1103;%202020&#1075;\&#8470;14_27.02.2020.rt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mfc-chita.ru" TargetMode="External"/><Relationship Id="rId5" Type="http://schemas.openxmlformats.org/officeDocument/2006/relationships/footnotes" Target="footnotes.xml"/><Relationship Id="rId15" Type="http://schemas.openxmlformats.org/officeDocument/2006/relationships/hyperlink" Target="file:///C:\Users\yua_erisova\AppData\Local\Downloads\&#1055;&#1086;&#1089;&#1090;&#1072;&#1085;&#1086;&#1074;&#1083;&#1077;&#1085;&#1080;&#1103;%20&#1086;&#1090;%2009.07.2010%20&#1075;&#1086;&#1076;&#1072;\&#1055;&#1086;&#1089;&#1090;&#1072;&#1085;&#1086;&#1074;&#1083;&#1077;&#1085;&#1080;&#1103;%202020&#1075;\&#8470;14_27.02.2020.rtf" TargetMode="External"/><Relationship Id="rId10" Type="http://schemas.openxmlformats.org/officeDocument/2006/relationships/hyperlink" Target="mailto:info@mfc-chita.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fc-chita.ru/shilka" TargetMode="External"/><Relationship Id="rId14" Type="http://schemas.openxmlformats.org/officeDocument/2006/relationships/hyperlink" Target="file:///C:\Users\yua_erisova\AppData\Local\Downloads\&#1055;&#1086;&#1089;&#1090;&#1072;&#1085;&#1086;&#1074;&#1083;&#1077;&#1085;&#1080;&#1103;%20&#1086;&#1090;%2009.07.2010%20&#1075;&#1086;&#1076;&#1072;\&#1055;&#1086;&#1089;&#1090;&#1072;&#1085;&#1086;&#1074;&#1083;&#1077;&#1085;&#1080;&#1103;%202020&#1075;\&#8470;14_27.02.202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7627</Words>
  <Characters>43475</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казаново совет</cp:lastModifiedBy>
  <cp:revision>11</cp:revision>
  <dcterms:created xsi:type="dcterms:W3CDTF">2020-10-15T04:21:00Z</dcterms:created>
  <dcterms:modified xsi:type="dcterms:W3CDTF">2020-12-22T00:36:00Z</dcterms:modified>
</cp:coreProperties>
</file>